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2B6A71" w14:textId="77777777" w:rsidR="00A40DCC" w:rsidRDefault="00B21D9C" w:rsidP="00A40DCC">
      <w:pPr>
        <w:spacing w:after="0" w:line="360" w:lineRule="auto"/>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 xml:space="preserve">Comprehensive </w:t>
      </w:r>
      <w:r w:rsidR="0068313B">
        <w:rPr>
          <w:rFonts w:ascii="Times New Roman" w:eastAsia="Times New Roman" w:hAnsi="Times New Roman" w:cs="Times New Roman"/>
          <w:b/>
          <w:sz w:val="24"/>
          <w:szCs w:val="24"/>
        </w:rPr>
        <w:t xml:space="preserve">Law Enforcement Response to </w:t>
      </w:r>
      <w:r w:rsidR="00EF5EA1">
        <w:rPr>
          <w:rFonts w:ascii="Times New Roman" w:eastAsia="Times New Roman" w:hAnsi="Times New Roman" w:cs="Times New Roman"/>
          <w:b/>
          <w:sz w:val="24"/>
          <w:szCs w:val="24"/>
        </w:rPr>
        <w:t>Drug</w:t>
      </w:r>
      <w:r w:rsidR="0068313B">
        <w:rPr>
          <w:rFonts w:ascii="Times New Roman" w:eastAsia="Times New Roman" w:hAnsi="Times New Roman" w:cs="Times New Roman"/>
          <w:b/>
          <w:sz w:val="24"/>
          <w:szCs w:val="24"/>
        </w:rPr>
        <w:t>s</w:t>
      </w:r>
    </w:p>
    <w:p w14:paraId="729F584D" w14:textId="77777777" w:rsidR="00CF006E" w:rsidRPr="00EC5745" w:rsidRDefault="00CF006E" w:rsidP="00A40DCC">
      <w:pPr>
        <w:spacing w:after="0" w:line="360" w:lineRule="auto"/>
        <w:jc w:val="center"/>
        <w:rPr>
          <w:rFonts w:ascii="Times New Roman" w:eastAsia="Times New Roman" w:hAnsi="Times New Roman" w:cs="Times New Roman"/>
          <w:b/>
          <w:sz w:val="24"/>
          <w:szCs w:val="24"/>
        </w:rPr>
      </w:pPr>
      <w:r w:rsidRPr="00EC5745">
        <w:rPr>
          <w:rFonts w:ascii="Times New Roman" w:eastAsia="Times New Roman" w:hAnsi="Times New Roman" w:cs="Times New Roman"/>
          <w:b/>
          <w:sz w:val="24"/>
          <w:szCs w:val="24"/>
        </w:rPr>
        <w:t>Proposal Narrative</w:t>
      </w:r>
    </w:p>
    <w:p w14:paraId="660B6759" w14:textId="77777777" w:rsidR="00A40DCC" w:rsidRDefault="006A5511" w:rsidP="0068313B">
      <w:pPr>
        <w:spacing w:after="0" w:line="360" w:lineRule="auto"/>
        <w:ind w:left="360"/>
        <w:jc w:val="center"/>
        <w:rPr>
          <w:rFonts w:ascii="Times New Roman" w:hAnsi="Times New Roman" w:cs="Times New Roman"/>
          <w:i/>
          <w:sz w:val="24"/>
          <w:szCs w:val="24"/>
        </w:rPr>
      </w:pPr>
      <w:r>
        <w:rPr>
          <w:rFonts w:ascii="Times New Roman" w:hAnsi="Times New Roman" w:cs="Times New Roman"/>
          <w:i/>
          <w:sz w:val="24"/>
          <w:szCs w:val="24"/>
        </w:rPr>
        <w:t xml:space="preserve">Category 1: </w:t>
      </w:r>
      <w:r w:rsidR="0068313B" w:rsidRPr="0068313B">
        <w:rPr>
          <w:rFonts w:ascii="Times New Roman" w:hAnsi="Times New Roman" w:cs="Times New Roman"/>
          <w:i/>
          <w:sz w:val="24"/>
          <w:szCs w:val="24"/>
        </w:rPr>
        <w:t>Deflection and Diversion Programs</w:t>
      </w:r>
    </w:p>
    <w:p w14:paraId="5E88B864" w14:textId="77777777" w:rsidR="00A82788" w:rsidRDefault="00A82788" w:rsidP="00A82788">
      <w:pPr>
        <w:widowControl w:val="0"/>
        <w:autoSpaceDE w:val="0"/>
        <w:autoSpaceDN w:val="0"/>
        <w:adjustRightInd w:val="0"/>
        <w:spacing w:after="0"/>
        <w:rPr>
          <w:rFonts w:ascii="Times New Roman" w:eastAsia="Calibri" w:hAnsi="Times New Roman" w:cs="Times New Roman"/>
          <w:b/>
          <w:sz w:val="24"/>
          <w:szCs w:val="24"/>
        </w:rPr>
      </w:pPr>
    </w:p>
    <w:p w14:paraId="3E16C638" w14:textId="77777777" w:rsidR="00A82788" w:rsidRDefault="00A82788" w:rsidP="00A82788">
      <w:pPr>
        <w:widowControl w:val="0"/>
        <w:autoSpaceDE w:val="0"/>
        <w:autoSpaceDN w:val="0"/>
        <w:adjustRightInd w:val="0"/>
        <w:spacing w:after="0"/>
        <w:rPr>
          <w:rFonts w:ascii="Times New Roman" w:eastAsia="Calibri" w:hAnsi="Times New Roman" w:cs="Times New Roman"/>
          <w:b/>
          <w:sz w:val="24"/>
          <w:szCs w:val="24"/>
        </w:rPr>
      </w:pPr>
      <w:r w:rsidRPr="00A82788">
        <w:rPr>
          <w:rFonts w:ascii="Times New Roman" w:eastAsia="Calibri" w:hAnsi="Times New Roman" w:cs="Times New Roman"/>
          <w:b/>
          <w:sz w:val="24"/>
          <w:szCs w:val="24"/>
        </w:rPr>
        <w:t>Description</w:t>
      </w:r>
    </w:p>
    <w:p w14:paraId="0ABF2FC8" w14:textId="77777777" w:rsidR="00A82788" w:rsidRPr="00A82788" w:rsidRDefault="00A82788" w:rsidP="00A82788">
      <w:pPr>
        <w:widowControl w:val="0"/>
        <w:autoSpaceDE w:val="0"/>
        <w:autoSpaceDN w:val="0"/>
        <w:adjustRightInd w:val="0"/>
        <w:spacing w:after="0"/>
        <w:rPr>
          <w:rFonts w:ascii="Times New Roman" w:eastAsia="Calibri" w:hAnsi="Times New Roman" w:cs="Times New Roman"/>
          <w:b/>
          <w:sz w:val="24"/>
          <w:szCs w:val="24"/>
        </w:rPr>
      </w:pPr>
    </w:p>
    <w:p w14:paraId="6398D289" w14:textId="579DC783" w:rsidR="00A82788" w:rsidRPr="00876787" w:rsidRDefault="00A82788" w:rsidP="00A82788">
      <w:pPr>
        <w:widowControl w:val="0"/>
        <w:autoSpaceDE w:val="0"/>
        <w:autoSpaceDN w:val="0"/>
        <w:adjustRightInd w:val="0"/>
        <w:spacing w:after="0"/>
        <w:rPr>
          <w:rFonts w:ascii="Times New Roman" w:eastAsia="Calibri" w:hAnsi="Times New Roman" w:cs="Times New Roman"/>
          <w:sz w:val="24"/>
          <w:szCs w:val="24"/>
        </w:rPr>
      </w:pPr>
      <w:r w:rsidRPr="00876787">
        <w:rPr>
          <w:rFonts w:ascii="Times New Roman" w:eastAsia="Calibri" w:hAnsi="Times New Roman" w:cs="Times New Roman"/>
          <w:sz w:val="24"/>
          <w:szCs w:val="24"/>
        </w:rPr>
        <w:t>Individuals face a range of obstacles preventing them from entering or gaining access to treatment, including lack of knowledge regarding access to services, shame and stigma, denial of SUD or substance misuse, costs and lack of insurance/Medicaid, transportation, treatment waiting lists, and prior negative treatment experiences.</w:t>
      </w:r>
      <w:r w:rsidRPr="00876787">
        <w:rPr>
          <w:rFonts w:ascii="Times New Roman" w:eastAsia="Calibri" w:hAnsi="Times New Roman" w:cs="Times New Roman"/>
          <w:sz w:val="24"/>
          <w:szCs w:val="24"/>
          <w:vertAlign w:val="superscript"/>
        </w:rPr>
        <w:endnoteReference w:id="1"/>
      </w:r>
      <w:r w:rsidRPr="00876787">
        <w:rPr>
          <w:rFonts w:ascii="Times New Roman" w:eastAsia="Calibri" w:hAnsi="Times New Roman" w:cs="Times New Roman"/>
          <w:sz w:val="24"/>
          <w:szCs w:val="24"/>
        </w:rPr>
        <w:t xml:space="preserve"> Some police agencies have implemented programs that attempt to reduce</w:t>
      </w:r>
      <w:r w:rsidR="00EF2ACD">
        <w:rPr>
          <w:rFonts w:ascii="Times New Roman" w:eastAsia="Calibri" w:hAnsi="Times New Roman" w:cs="Times New Roman"/>
          <w:sz w:val="24"/>
          <w:szCs w:val="24"/>
        </w:rPr>
        <w:t xml:space="preserve"> </w:t>
      </w:r>
      <w:r w:rsidRPr="00876787">
        <w:rPr>
          <w:rFonts w:ascii="Times New Roman" w:eastAsia="Calibri" w:hAnsi="Times New Roman" w:cs="Times New Roman"/>
          <w:sz w:val="24"/>
          <w:szCs w:val="24"/>
        </w:rPr>
        <w:t>obstacles to accessing treatment. Two models are described below</w:t>
      </w:r>
      <w:r w:rsidR="0046326E">
        <w:rPr>
          <w:rFonts w:ascii="Times New Roman" w:eastAsia="Calibri" w:hAnsi="Times New Roman" w:cs="Times New Roman"/>
          <w:sz w:val="24"/>
          <w:szCs w:val="24"/>
        </w:rPr>
        <w:t xml:space="preserve"> in the Notice of Funding Opportunity</w:t>
      </w:r>
      <w:r w:rsidRPr="00876787">
        <w:rPr>
          <w:rFonts w:ascii="Times New Roman" w:eastAsia="Calibri" w:hAnsi="Times New Roman" w:cs="Times New Roman"/>
          <w:sz w:val="24"/>
          <w:szCs w:val="24"/>
        </w:rPr>
        <w:t>.</w:t>
      </w:r>
    </w:p>
    <w:p w14:paraId="74B1ACA1" w14:textId="77777777" w:rsidR="0048007E" w:rsidRDefault="0048007E" w:rsidP="00A82788">
      <w:pPr>
        <w:spacing w:after="0" w:line="360" w:lineRule="auto"/>
        <w:rPr>
          <w:rFonts w:ascii="Times New Roman" w:hAnsi="Times New Roman" w:cs="Times New Roman"/>
          <w:b/>
          <w:sz w:val="24"/>
          <w:szCs w:val="24"/>
        </w:rPr>
      </w:pPr>
    </w:p>
    <w:p w14:paraId="14546209" w14:textId="4D9B57AC" w:rsidR="00E91198" w:rsidRDefault="00A82788" w:rsidP="00A82788">
      <w:pPr>
        <w:spacing w:after="0" w:line="360" w:lineRule="auto"/>
        <w:rPr>
          <w:rFonts w:ascii="Times New Roman" w:hAnsi="Times New Roman" w:cs="Times New Roman"/>
          <w:b/>
          <w:sz w:val="24"/>
          <w:szCs w:val="24"/>
          <w:u w:val="single"/>
        </w:rPr>
      </w:pPr>
      <w:r w:rsidRPr="00A82788">
        <w:rPr>
          <w:rFonts w:ascii="Times New Roman" w:hAnsi="Times New Roman" w:cs="Times New Roman"/>
          <w:b/>
          <w:sz w:val="24"/>
          <w:szCs w:val="24"/>
          <w:u w:val="single"/>
        </w:rPr>
        <w:t>Narrative Questions</w:t>
      </w:r>
    </w:p>
    <w:p w14:paraId="14B6ABC9" w14:textId="113283F4" w:rsidR="00A82788" w:rsidRPr="00BA1342" w:rsidRDefault="0048007E" w:rsidP="00426CF7">
      <w:pPr>
        <w:spacing w:after="0" w:line="240" w:lineRule="auto"/>
        <w:rPr>
          <w:rFonts w:ascii="Times New Roman" w:hAnsi="Times New Roman" w:cs="Times New Roman"/>
          <w:sz w:val="24"/>
          <w:szCs w:val="24"/>
        </w:rPr>
      </w:pPr>
      <w:r w:rsidRPr="00BA1342">
        <w:rPr>
          <w:rFonts w:ascii="Times New Roman" w:hAnsi="Times New Roman" w:cs="Times New Roman"/>
          <w:sz w:val="24"/>
          <w:szCs w:val="24"/>
        </w:rPr>
        <w:t xml:space="preserve">Please add your narrative to the questions listed below.  </w:t>
      </w:r>
      <w:r w:rsidRPr="00BA1342">
        <w:rPr>
          <w:rFonts w:ascii="Times New Roman" w:hAnsi="Times New Roman" w:cs="Times New Roman"/>
          <w:sz w:val="24"/>
          <w:szCs w:val="24"/>
          <w:u w:val="single"/>
        </w:rPr>
        <w:t>Please do not delete the questions.</w:t>
      </w:r>
    </w:p>
    <w:p w14:paraId="59FCEC6C" w14:textId="70580D6C" w:rsidR="0048007E" w:rsidRDefault="00091CE5" w:rsidP="00426CF7">
      <w:pPr>
        <w:spacing w:after="0" w:line="240" w:lineRule="auto"/>
        <w:rPr>
          <w:rFonts w:ascii="Times New Roman" w:hAnsi="Times New Roman" w:cs="Times New Roman"/>
          <w:sz w:val="24"/>
          <w:szCs w:val="24"/>
        </w:rPr>
      </w:pPr>
      <w:r w:rsidRPr="00BA1342">
        <w:rPr>
          <w:rFonts w:ascii="Times New Roman" w:hAnsi="Times New Roman" w:cs="Times New Roman"/>
          <w:sz w:val="24"/>
          <w:szCs w:val="24"/>
        </w:rPr>
        <w:t xml:space="preserve">Before initiating your application, gather data to assist with your problem statement and performance measures. These data may include Index crime and crime rate data from Illinois Uniform Crime Reports, the Illinois State Police Criminal History Record Information program, and federal and state Threat Assessment Reports; hospital and treatment admission data; intelligence and informant data; and prosecutor, probation, and parole data. The key is to truly analyze the crime problems in your policing area and determine how your grant activities will impact goals and objectives.  </w:t>
      </w:r>
    </w:p>
    <w:p w14:paraId="09D8667F" w14:textId="77777777" w:rsidR="00BA1342" w:rsidRPr="00BA1342" w:rsidRDefault="00BA1342" w:rsidP="00A82788">
      <w:pPr>
        <w:spacing w:after="0" w:line="360" w:lineRule="auto"/>
        <w:rPr>
          <w:rFonts w:ascii="Times New Roman" w:hAnsi="Times New Roman" w:cs="Times New Roman"/>
          <w:sz w:val="24"/>
          <w:szCs w:val="24"/>
        </w:rPr>
      </w:pPr>
    </w:p>
    <w:p w14:paraId="3EE8EC07" w14:textId="563273B2" w:rsidR="00CF006E" w:rsidRPr="00A40DCC" w:rsidRDefault="00EF2ACD" w:rsidP="00A40DCC">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Program Summary</w:t>
      </w:r>
    </w:p>
    <w:p w14:paraId="08B39041" w14:textId="77777777" w:rsidR="007A562B" w:rsidRPr="005C416B" w:rsidRDefault="007A562B" w:rsidP="00A82788">
      <w:pPr>
        <w:pStyle w:val="ListParagraph"/>
        <w:numPr>
          <w:ilvl w:val="0"/>
          <w:numId w:val="18"/>
        </w:numPr>
        <w:spacing w:after="0"/>
        <w:rPr>
          <w:rFonts w:ascii="Times New Roman" w:eastAsia="Times New Roman" w:hAnsi="Times New Roman" w:cs="Times New Roman"/>
          <w:sz w:val="24"/>
          <w:szCs w:val="24"/>
        </w:rPr>
      </w:pPr>
      <w:r w:rsidRPr="005C416B">
        <w:rPr>
          <w:rFonts w:ascii="Times New Roman" w:eastAsia="Times New Roman" w:hAnsi="Times New Roman" w:cs="Times New Roman"/>
          <w:sz w:val="24"/>
          <w:szCs w:val="24"/>
        </w:rPr>
        <w:t xml:space="preserve">Please </w:t>
      </w:r>
      <w:r w:rsidR="00D149F6" w:rsidRPr="005C416B">
        <w:rPr>
          <w:rFonts w:ascii="Times New Roman" w:eastAsia="Times New Roman" w:hAnsi="Times New Roman" w:cs="Times New Roman"/>
          <w:sz w:val="24"/>
          <w:szCs w:val="24"/>
        </w:rPr>
        <w:t>provide a clear, concise s</w:t>
      </w:r>
      <w:r w:rsidRPr="005C416B">
        <w:rPr>
          <w:rFonts w:ascii="Times New Roman" w:eastAsia="Times New Roman" w:hAnsi="Times New Roman" w:cs="Times New Roman"/>
          <w:sz w:val="24"/>
          <w:szCs w:val="24"/>
        </w:rPr>
        <w:t>ummar</w:t>
      </w:r>
      <w:r w:rsidR="00D149F6" w:rsidRPr="005C416B">
        <w:rPr>
          <w:rFonts w:ascii="Times New Roman" w:eastAsia="Times New Roman" w:hAnsi="Times New Roman" w:cs="Times New Roman"/>
          <w:sz w:val="24"/>
          <w:szCs w:val="24"/>
        </w:rPr>
        <w:t>y of</w:t>
      </w:r>
      <w:r w:rsidRPr="005C416B">
        <w:rPr>
          <w:rFonts w:ascii="Times New Roman" w:eastAsia="Times New Roman" w:hAnsi="Times New Roman" w:cs="Times New Roman"/>
          <w:sz w:val="24"/>
          <w:szCs w:val="24"/>
        </w:rPr>
        <w:t xml:space="preserve"> the program tha</w:t>
      </w:r>
      <w:r w:rsidR="00D149F6" w:rsidRPr="005C416B">
        <w:rPr>
          <w:rFonts w:ascii="Times New Roman" w:eastAsia="Times New Roman" w:hAnsi="Times New Roman" w:cs="Times New Roman"/>
          <w:sz w:val="24"/>
          <w:szCs w:val="24"/>
        </w:rPr>
        <w:t>t you are proposing, including the problems or needs to be addressed and the outcomes to be gained.</w:t>
      </w:r>
    </w:p>
    <w:p w14:paraId="6BB1BA91" w14:textId="77777777" w:rsidR="00D149F6" w:rsidRPr="00D149F6" w:rsidRDefault="00D149F6" w:rsidP="00D149F6">
      <w:pPr>
        <w:spacing w:after="0" w:line="240" w:lineRule="auto"/>
        <w:ind w:left="810"/>
        <w:contextualSpacing/>
        <w:rPr>
          <w:rFonts w:ascii="Times New Roman" w:eastAsia="Times New Roman" w:hAnsi="Times New Roman" w:cs="Times New Roman"/>
          <w:sz w:val="24"/>
          <w:szCs w:val="24"/>
        </w:rPr>
      </w:pPr>
    </w:p>
    <w:p w14:paraId="1C4F4C48" w14:textId="688D4E07" w:rsidR="00D1125F" w:rsidRDefault="00EF2ACD" w:rsidP="002D1F32">
      <w:pPr>
        <w:widowControl w:val="0"/>
        <w:tabs>
          <w:tab w:val="left" w:pos="-1440"/>
        </w:tabs>
        <w:rPr>
          <w:rFonts w:ascii="Times New Roman" w:hAnsi="Times New Roman" w:cs="Times New Roman"/>
          <w:b/>
          <w:sz w:val="24"/>
          <w:szCs w:val="24"/>
        </w:rPr>
      </w:pPr>
      <w:r>
        <w:rPr>
          <w:rFonts w:ascii="Times New Roman" w:hAnsi="Times New Roman" w:cs="Times New Roman"/>
          <w:b/>
          <w:sz w:val="24"/>
          <w:szCs w:val="24"/>
        </w:rPr>
        <w:t>Problem Statement</w:t>
      </w:r>
    </w:p>
    <w:p w14:paraId="33A82A9A" w14:textId="06FE37A2" w:rsidR="00425980" w:rsidRPr="00BA1342" w:rsidRDefault="00425980" w:rsidP="00425980">
      <w:pPr>
        <w:widowControl w:val="0"/>
        <w:spacing w:after="0" w:line="259" w:lineRule="auto"/>
        <w:rPr>
          <w:rFonts w:ascii="Times New Roman" w:eastAsia="Calibri" w:hAnsi="Times New Roman" w:cs="Times New Roman"/>
          <w:spacing w:val="-5"/>
          <w:sz w:val="24"/>
          <w:szCs w:val="24"/>
        </w:rPr>
      </w:pPr>
      <w:r w:rsidRPr="00BA1342">
        <w:rPr>
          <w:rFonts w:ascii="Times New Roman" w:eastAsia="Calibri" w:hAnsi="Times New Roman" w:cs="Times New Roman"/>
          <w:spacing w:val="-5"/>
          <w:sz w:val="24"/>
          <w:szCs w:val="24"/>
        </w:rPr>
        <w:t xml:space="preserve">The statement of the problem is an important part of your application. Stating, </w:t>
      </w:r>
      <w:r w:rsidRPr="00BA1342">
        <w:rPr>
          <w:rFonts w:ascii="Times New Roman" w:eastAsia="Calibri" w:hAnsi="Times New Roman" w:cs="Times New Roman"/>
          <w:i/>
          <w:spacing w:val="-5"/>
          <w:sz w:val="24"/>
          <w:szCs w:val="24"/>
        </w:rPr>
        <w:t>“We have seen an increase in arrests of heroin users in the target area over the past year,”</w:t>
      </w:r>
      <w:r w:rsidRPr="00BA1342">
        <w:rPr>
          <w:rFonts w:ascii="Times New Roman" w:eastAsia="Calibri" w:hAnsi="Times New Roman" w:cs="Times New Roman"/>
          <w:spacing w:val="-5"/>
          <w:sz w:val="24"/>
          <w:szCs w:val="24"/>
        </w:rPr>
        <w:t xml:space="preserve"> does not quantify a problem. A more specific statement, such as, </w:t>
      </w:r>
      <w:r w:rsidRPr="00BA1342">
        <w:rPr>
          <w:rFonts w:ascii="Times New Roman" w:eastAsia="Calibri" w:hAnsi="Times New Roman" w:cs="Times New Roman"/>
          <w:i/>
          <w:spacing w:val="-5"/>
          <w:sz w:val="24"/>
          <w:szCs w:val="24"/>
        </w:rPr>
        <w:t>“We have increased the number of arrests of heroin users in the target area by 10 cases over the same period last year,”</w:t>
      </w:r>
      <w:r w:rsidRPr="00BA1342">
        <w:rPr>
          <w:rFonts w:ascii="Times New Roman" w:eastAsia="Calibri" w:hAnsi="Times New Roman" w:cs="Times New Roman"/>
          <w:spacing w:val="-5"/>
          <w:sz w:val="24"/>
          <w:szCs w:val="24"/>
        </w:rPr>
        <w:t xml:space="preserve"> helps clarify the extent of the problem being described. Problem statements should include data to demonstrate the magnitude, frequency, and type of the problem you want to address.  </w:t>
      </w:r>
    </w:p>
    <w:p w14:paraId="55771C74" w14:textId="77777777" w:rsidR="00425980" w:rsidRDefault="00425980" w:rsidP="002D1F32">
      <w:pPr>
        <w:widowControl w:val="0"/>
        <w:tabs>
          <w:tab w:val="left" w:pos="-1440"/>
        </w:tabs>
        <w:rPr>
          <w:rFonts w:ascii="Times New Roman" w:hAnsi="Times New Roman" w:cs="Times New Roman"/>
          <w:sz w:val="24"/>
          <w:szCs w:val="24"/>
          <w:u w:val="single"/>
        </w:rPr>
      </w:pPr>
    </w:p>
    <w:p w14:paraId="292E2685" w14:textId="77777777" w:rsidR="002D1F32" w:rsidRPr="002D1F32" w:rsidRDefault="002D1F32" w:rsidP="002D1F32">
      <w:pPr>
        <w:widowControl w:val="0"/>
        <w:tabs>
          <w:tab w:val="left" w:pos="-1440"/>
        </w:tabs>
        <w:rPr>
          <w:rFonts w:ascii="Times New Roman" w:hAnsi="Times New Roman" w:cs="Times New Roman"/>
          <w:b/>
          <w:sz w:val="24"/>
          <w:szCs w:val="24"/>
        </w:rPr>
      </w:pPr>
      <w:r w:rsidRPr="00D1125F">
        <w:rPr>
          <w:rFonts w:ascii="Times New Roman" w:hAnsi="Times New Roman" w:cs="Times New Roman"/>
          <w:sz w:val="24"/>
          <w:szCs w:val="24"/>
          <w:u w:val="single"/>
        </w:rPr>
        <w:t>Description of Service Area</w:t>
      </w:r>
    </w:p>
    <w:p w14:paraId="6A889747" w14:textId="14A1940A" w:rsidR="002D1F32" w:rsidRPr="00E91198" w:rsidRDefault="002D1F32" w:rsidP="00A82788">
      <w:pPr>
        <w:pStyle w:val="ListParagraph"/>
        <w:numPr>
          <w:ilvl w:val="0"/>
          <w:numId w:val="18"/>
        </w:numPr>
        <w:spacing w:after="0"/>
        <w:rPr>
          <w:rFonts w:ascii="Times New Roman" w:eastAsia="Times New Roman" w:hAnsi="Times New Roman" w:cs="Times New Roman"/>
          <w:sz w:val="24"/>
          <w:szCs w:val="24"/>
        </w:rPr>
      </w:pPr>
      <w:r w:rsidRPr="00E91198">
        <w:rPr>
          <w:rFonts w:ascii="Times New Roman" w:eastAsia="Times New Roman" w:hAnsi="Times New Roman" w:cs="Times New Roman"/>
          <w:sz w:val="24"/>
          <w:szCs w:val="24"/>
        </w:rPr>
        <w:t xml:space="preserve">Please </w:t>
      </w:r>
      <w:r w:rsidR="00D149F6" w:rsidRPr="00E91198">
        <w:rPr>
          <w:rFonts w:ascii="Times New Roman" w:eastAsia="Times New Roman" w:hAnsi="Times New Roman" w:cs="Times New Roman"/>
          <w:sz w:val="24"/>
          <w:szCs w:val="24"/>
        </w:rPr>
        <w:t>list the geographic area to be served.</w:t>
      </w:r>
      <w:r w:rsidR="005A289D">
        <w:rPr>
          <w:rFonts w:ascii="Times New Roman" w:eastAsia="Times New Roman" w:hAnsi="Times New Roman" w:cs="Times New Roman"/>
          <w:sz w:val="24"/>
          <w:szCs w:val="24"/>
        </w:rPr>
        <w:t xml:space="preserve">  Please note that multiple jurisdictions can work cooperatively on a proposed program, but must identify one agency to be the </w:t>
      </w:r>
      <w:r w:rsidR="005A289D">
        <w:rPr>
          <w:rFonts w:ascii="Times New Roman" w:eastAsia="Times New Roman" w:hAnsi="Times New Roman" w:cs="Times New Roman"/>
          <w:sz w:val="24"/>
          <w:szCs w:val="24"/>
        </w:rPr>
        <w:lastRenderedPageBreak/>
        <w:t>applicant.</w:t>
      </w:r>
      <w:r w:rsidR="00EF2ACD" w:rsidRPr="00E91198">
        <w:rPr>
          <w:rFonts w:ascii="Times New Roman" w:eastAsia="Times New Roman" w:hAnsi="Times New Roman" w:cs="Times New Roman"/>
          <w:sz w:val="24"/>
          <w:szCs w:val="24"/>
        </w:rPr>
        <w:br/>
      </w:r>
    </w:p>
    <w:p w14:paraId="324B2AF7" w14:textId="49E5B88A" w:rsidR="00A20FEF" w:rsidRPr="00875108" w:rsidRDefault="002D1F32" w:rsidP="00875108">
      <w:pPr>
        <w:pStyle w:val="ListParagraph"/>
        <w:numPr>
          <w:ilvl w:val="0"/>
          <w:numId w:val="18"/>
        </w:numPr>
        <w:spacing w:after="0"/>
        <w:rPr>
          <w:rFonts w:ascii="Times New Roman" w:hAnsi="Times New Roman" w:cs="Times New Roman"/>
          <w:sz w:val="24"/>
          <w:szCs w:val="24"/>
        </w:rPr>
      </w:pPr>
      <w:r w:rsidRPr="00E91198">
        <w:rPr>
          <w:rFonts w:ascii="Times New Roman" w:eastAsia="Times New Roman" w:hAnsi="Times New Roman" w:cs="Times New Roman"/>
          <w:sz w:val="24"/>
          <w:szCs w:val="24"/>
        </w:rPr>
        <w:t xml:space="preserve">Please </w:t>
      </w:r>
      <w:r w:rsidR="00D149F6" w:rsidRPr="00E91198">
        <w:rPr>
          <w:rFonts w:ascii="Times New Roman" w:eastAsia="Times New Roman" w:hAnsi="Times New Roman" w:cs="Times New Roman"/>
          <w:sz w:val="24"/>
          <w:szCs w:val="24"/>
        </w:rPr>
        <w:t>provide the population and the urban/suburban/rural characteristics of the area to be served, as well as any other descriptive information relevant to the statement of need.</w:t>
      </w:r>
    </w:p>
    <w:p w14:paraId="74981D6C" w14:textId="0CE55F9A" w:rsidR="002D1F32" w:rsidRDefault="00A20FEF" w:rsidP="002D1F32">
      <w:pPr>
        <w:widowControl w:val="0"/>
        <w:tabs>
          <w:tab w:val="left" w:pos="-1440"/>
        </w:tabs>
        <w:rPr>
          <w:rFonts w:ascii="Times New Roman" w:hAnsi="Times New Roman" w:cs="Times New Roman"/>
          <w:sz w:val="24"/>
          <w:szCs w:val="24"/>
        </w:rPr>
      </w:pPr>
      <w:r w:rsidRPr="00E91198">
        <w:rPr>
          <w:rFonts w:ascii="Times New Roman" w:hAnsi="Times New Roman" w:cs="Times New Roman"/>
          <w:sz w:val="24"/>
          <w:szCs w:val="24"/>
          <w:u w:val="single"/>
        </w:rPr>
        <w:br/>
      </w:r>
      <w:r w:rsidR="002D1F32" w:rsidRPr="00D1125F">
        <w:rPr>
          <w:rFonts w:ascii="Times New Roman" w:hAnsi="Times New Roman" w:cs="Times New Roman"/>
          <w:sz w:val="24"/>
          <w:szCs w:val="24"/>
          <w:u w:val="single"/>
        </w:rPr>
        <w:t xml:space="preserve">Current </w:t>
      </w:r>
      <w:r>
        <w:rPr>
          <w:rFonts w:ascii="Times New Roman" w:hAnsi="Times New Roman" w:cs="Times New Roman"/>
          <w:sz w:val="24"/>
          <w:szCs w:val="24"/>
          <w:u w:val="single"/>
        </w:rPr>
        <w:t>Status</w:t>
      </w:r>
      <w:r w:rsidR="002D1F32" w:rsidRPr="00D1125F">
        <w:rPr>
          <w:rFonts w:ascii="Times New Roman" w:hAnsi="Times New Roman" w:cs="Times New Roman"/>
          <w:sz w:val="24"/>
          <w:szCs w:val="24"/>
        </w:rPr>
        <w:t xml:space="preserve">: </w:t>
      </w:r>
    </w:p>
    <w:p w14:paraId="2C950AF4" w14:textId="4538AB79" w:rsidR="00EF2ACD" w:rsidRDefault="00D149F6" w:rsidP="00BA1342">
      <w:pPr>
        <w:pStyle w:val="ListParagraph"/>
        <w:widowControl w:val="0"/>
        <w:numPr>
          <w:ilvl w:val="0"/>
          <w:numId w:val="18"/>
        </w:numPr>
        <w:tabs>
          <w:tab w:val="left" w:pos="-1440"/>
        </w:tabs>
        <w:rPr>
          <w:rFonts w:ascii="Times New Roman" w:hAnsi="Times New Roman" w:cs="Times New Roman"/>
          <w:sz w:val="24"/>
          <w:szCs w:val="24"/>
        </w:rPr>
      </w:pPr>
      <w:r w:rsidRPr="00BA1342">
        <w:rPr>
          <w:rFonts w:ascii="Times New Roman" w:hAnsi="Times New Roman" w:cs="Times New Roman"/>
          <w:sz w:val="24"/>
          <w:szCs w:val="24"/>
        </w:rPr>
        <w:t>Please complete the</w:t>
      </w:r>
      <w:r w:rsidR="00EF2ACD" w:rsidRPr="00BA1342">
        <w:rPr>
          <w:rFonts w:ascii="Times New Roman" w:hAnsi="Times New Roman" w:cs="Times New Roman"/>
          <w:sz w:val="24"/>
          <w:szCs w:val="24"/>
        </w:rPr>
        <w:t xml:space="preserve"> following</w:t>
      </w:r>
      <w:r w:rsidRPr="00BA1342">
        <w:rPr>
          <w:rFonts w:ascii="Times New Roman" w:hAnsi="Times New Roman" w:cs="Times New Roman"/>
          <w:sz w:val="24"/>
          <w:szCs w:val="24"/>
        </w:rPr>
        <w:t xml:space="preserve"> data table.</w:t>
      </w:r>
    </w:p>
    <w:p w14:paraId="3928FF0A" w14:textId="77777777" w:rsidR="00BA1342" w:rsidRPr="00BA1342" w:rsidRDefault="00BA1342" w:rsidP="00BA1342">
      <w:pPr>
        <w:spacing w:after="0" w:line="240" w:lineRule="auto"/>
        <w:rPr>
          <w:rFonts w:ascii="Times New Roman" w:hAnsi="Times New Roman" w:cs="Times New Roman"/>
          <w:sz w:val="24"/>
          <w:szCs w:val="24"/>
        </w:rPr>
      </w:pPr>
      <w:r w:rsidRPr="00BA1342">
        <w:rPr>
          <w:rFonts w:ascii="Times New Roman" w:hAnsi="Times New Roman" w:cs="Times New Roman"/>
          <w:sz w:val="24"/>
          <w:szCs w:val="24"/>
        </w:rPr>
        <w:t xml:space="preserve">ICJIA website: </w:t>
      </w:r>
      <w:hyperlink r:id="rId7" w:anchor="tab_research-tools" w:history="1">
        <w:r w:rsidRPr="00BA1342">
          <w:rPr>
            <w:rFonts w:ascii="Times New Roman" w:hAnsi="Times New Roman" w:cs="Times New Roman"/>
            <w:color w:val="0563C1" w:themeColor="hyperlink"/>
            <w:sz w:val="24"/>
            <w:szCs w:val="24"/>
            <w:u w:val="single"/>
          </w:rPr>
          <w:t>http://www.icjia.state.il.us/research/overview#tab_research-tools</w:t>
        </w:r>
      </w:hyperlink>
      <w:r w:rsidRPr="00BA1342">
        <w:rPr>
          <w:rFonts w:ascii="Times New Roman" w:hAnsi="Times New Roman" w:cs="Times New Roman"/>
          <w:sz w:val="24"/>
          <w:szCs w:val="24"/>
        </w:rPr>
        <w:t xml:space="preserve"> </w:t>
      </w:r>
      <w:r w:rsidRPr="00BA1342">
        <w:rPr>
          <w:rFonts w:ascii="Times New Roman" w:hAnsi="Times New Roman" w:cs="Times New Roman"/>
          <w:sz w:val="24"/>
          <w:szCs w:val="24"/>
        </w:rPr>
        <w:br/>
        <w:t xml:space="preserve">ISP’s Crime in Illinois report: </w:t>
      </w:r>
      <w:hyperlink r:id="rId8" w:history="1">
        <w:r w:rsidRPr="00BA1342">
          <w:rPr>
            <w:rFonts w:ascii="Times New Roman" w:hAnsi="Times New Roman" w:cs="Times New Roman"/>
            <w:color w:val="0563C1" w:themeColor="hyperlink"/>
            <w:sz w:val="24"/>
            <w:szCs w:val="24"/>
            <w:u w:val="single"/>
          </w:rPr>
          <w:t>http://www.isp.state.il.us/crime/cii2015.cfm</w:t>
        </w:r>
      </w:hyperlink>
      <w:r w:rsidRPr="00BA1342">
        <w:rPr>
          <w:rFonts w:ascii="Times New Roman" w:hAnsi="Times New Roman" w:cs="Times New Roman"/>
          <w:sz w:val="24"/>
          <w:szCs w:val="24"/>
        </w:rPr>
        <w:t xml:space="preserve"> </w:t>
      </w:r>
    </w:p>
    <w:p w14:paraId="74CCEEC2" w14:textId="77777777" w:rsidR="00BA1342" w:rsidRPr="00BA1342" w:rsidRDefault="00BA1342" w:rsidP="00BA1342">
      <w:pPr>
        <w:spacing w:after="0" w:line="240" w:lineRule="auto"/>
        <w:rPr>
          <w:rFonts w:ascii="Times New Roman" w:hAnsi="Times New Roman" w:cs="Times New Roman"/>
          <w:sz w:val="24"/>
          <w:szCs w:val="24"/>
        </w:rPr>
      </w:pPr>
    </w:p>
    <w:p w14:paraId="02589A03" w14:textId="19E6FD12" w:rsidR="00BA1342" w:rsidRDefault="00BA1342" w:rsidP="00BA1342">
      <w:pPr>
        <w:spacing w:after="0" w:line="240" w:lineRule="auto"/>
        <w:rPr>
          <w:rFonts w:ascii="Times New Roman" w:hAnsi="Times New Roman" w:cs="Times New Roman"/>
          <w:sz w:val="24"/>
          <w:szCs w:val="24"/>
        </w:rPr>
      </w:pPr>
      <w:r w:rsidRPr="00BA1342">
        <w:rPr>
          <w:rFonts w:ascii="Times New Roman" w:hAnsi="Times New Roman" w:cs="Times New Roman"/>
          <w:sz w:val="24"/>
          <w:szCs w:val="24"/>
        </w:rPr>
        <w:t xml:space="preserve">Other information may be available through </w:t>
      </w:r>
      <w:r>
        <w:rPr>
          <w:rFonts w:ascii="Times New Roman" w:hAnsi="Times New Roman" w:cs="Times New Roman"/>
          <w:sz w:val="24"/>
          <w:szCs w:val="24"/>
        </w:rPr>
        <w:t xml:space="preserve">local county health departments. </w:t>
      </w:r>
    </w:p>
    <w:p w14:paraId="5C198D5C" w14:textId="77777777" w:rsidR="00BA1342" w:rsidRPr="00BA1342" w:rsidRDefault="00BA1342" w:rsidP="00BA1342">
      <w:pPr>
        <w:spacing w:after="0" w:line="240" w:lineRule="auto"/>
        <w:rPr>
          <w:rFonts w:ascii="Times New Roman" w:hAnsi="Times New Roman" w:cs="Times New Roman"/>
          <w:sz w:val="24"/>
          <w:szCs w:val="24"/>
        </w:rPr>
      </w:pPr>
    </w:p>
    <w:tbl>
      <w:tblPr>
        <w:tblStyle w:val="TableGrid"/>
        <w:tblW w:w="9630" w:type="dxa"/>
        <w:tblInd w:w="-5" w:type="dxa"/>
        <w:tblLook w:val="04A0" w:firstRow="1" w:lastRow="0" w:firstColumn="1" w:lastColumn="0" w:noHBand="0" w:noVBand="1"/>
      </w:tblPr>
      <w:tblGrid>
        <w:gridCol w:w="6390"/>
        <w:gridCol w:w="1080"/>
        <w:gridCol w:w="1080"/>
        <w:gridCol w:w="1080"/>
      </w:tblGrid>
      <w:tr w:rsidR="00D149F6" w:rsidRPr="00D20E7C" w14:paraId="6A6B319B" w14:textId="77777777" w:rsidTr="00D149F6">
        <w:tc>
          <w:tcPr>
            <w:tcW w:w="6390" w:type="dxa"/>
            <w:shd w:val="clear" w:color="auto" w:fill="D9D9D9" w:themeFill="background1" w:themeFillShade="D9"/>
          </w:tcPr>
          <w:p w14:paraId="6CD21013" w14:textId="77777777" w:rsidR="00D149F6" w:rsidRPr="00D20E7C" w:rsidRDefault="00D149F6" w:rsidP="00B42959">
            <w:pPr>
              <w:widowControl w:val="0"/>
              <w:spacing w:line="360" w:lineRule="auto"/>
              <w:jc w:val="center"/>
              <w:rPr>
                <w:b/>
                <w:bCs/>
                <w:sz w:val="22"/>
                <w:szCs w:val="22"/>
              </w:rPr>
            </w:pPr>
            <w:r>
              <w:rPr>
                <w:b/>
                <w:bCs/>
                <w:sz w:val="22"/>
                <w:szCs w:val="22"/>
              </w:rPr>
              <w:t>Data element</w:t>
            </w:r>
          </w:p>
        </w:tc>
        <w:tc>
          <w:tcPr>
            <w:tcW w:w="1080" w:type="dxa"/>
            <w:shd w:val="clear" w:color="auto" w:fill="D9D9D9" w:themeFill="background1" w:themeFillShade="D9"/>
          </w:tcPr>
          <w:p w14:paraId="51BF9626" w14:textId="77777777" w:rsidR="00D149F6" w:rsidRPr="00D20E7C" w:rsidRDefault="00D149F6" w:rsidP="00B42959">
            <w:pPr>
              <w:widowControl w:val="0"/>
              <w:spacing w:line="360" w:lineRule="auto"/>
              <w:jc w:val="center"/>
              <w:rPr>
                <w:b/>
                <w:bCs/>
                <w:sz w:val="22"/>
                <w:szCs w:val="22"/>
              </w:rPr>
            </w:pPr>
            <w:r w:rsidRPr="00D20E7C">
              <w:rPr>
                <w:b/>
                <w:bCs/>
                <w:sz w:val="22"/>
                <w:szCs w:val="22"/>
              </w:rPr>
              <w:t>201</w:t>
            </w:r>
            <w:r>
              <w:rPr>
                <w:b/>
                <w:bCs/>
                <w:sz w:val="22"/>
                <w:szCs w:val="22"/>
              </w:rPr>
              <w:t>4</w:t>
            </w:r>
          </w:p>
        </w:tc>
        <w:tc>
          <w:tcPr>
            <w:tcW w:w="1080" w:type="dxa"/>
            <w:shd w:val="clear" w:color="auto" w:fill="D9D9D9" w:themeFill="background1" w:themeFillShade="D9"/>
          </w:tcPr>
          <w:p w14:paraId="3DF0035A" w14:textId="77777777" w:rsidR="00D149F6" w:rsidRPr="00D20E7C" w:rsidRDefault="00D149F6" w:rsidP="00B42959">
            <w:pPr>
              <w:widowControl w:val="0"/>
              <w:spacing w:line="360" w:lineRule="auto"/>
              <w:jc w:val="center"/>
              <w:rPr>
                <w:b/>
                <w:bCs/>
                <w:sz w:val="22"/>
                <w:szCs w:val="22"/>
              </w:rPr>
            </w:pPr>
            <w:r w:rsidRPr="00D20E7C">
              <w:rPr>
                <w:b/>
                <w:bCs/>
                <w:sz w:val="22"/>
                <w:szCs w:val="22"/>
              </w:rPr>
              <w:t>2</w:t>
            </w:r>
            <w:r>
              <w:rPr>
                <w:b/>
                <w:bCs/>
                <w:sz w:val="22"/>
                <w:szCs w:val="22"/>
              </w:rPr>
              <w:t>015</w:t>
            </w:r>
          </w:p>
        </w:tc>
        <w:tc>
          <w:tcPr>
            <w:tcW w:w="1080" w:type="dxa"/>
            <w:shd w:val="clear" w:color="auto" w:fill="D9D9D9" w:themeFill="background1" w:themeFillShade="D9"/>
          </w:tcPr>
          <w:p w14:paraId="3BBD5B7A" w14:textId="77777777" w:rsidR="00D149F6" w:rsidRPr="00D20E7C" w:rsidRDefault="00D149F6" w:rsidP="00B42959">
            <w:pPr>
              <w:widowControl w:val="0"/>
              <w:spacing w:line="360" w:lineRule="auto"/>
              <w:jc w:val="center"/>
              <w:rPr>
                <w:b/>
                <w:bCs/>
                <w:sz w:val="22"/>
                <w:szCs w:val="22"/>
              </w:rPr>
            </w:pPr>
            <w:r w:rsidRPr="00D20E7C">
              <w:rPr>
                <w:b/>
                <w:bCs/>
                <w:sz w:val="22"/>
                <w:szCs w:val="22"/>
              </w:rPr>
              <w:t>201</w:t>
            </w:r>
            <w:r>
              <w:rPr>
                <w:b/>
                <w:bCs/>
                <w:sz w:val="22"/>
                <w:szCs w:val="22"/>
              </w:rPr>
              <w:t>6</w:t>
            </w:r>
          </w:p>
        </w:tc>
      </w:tr>
      <w:tr w:rsidR="00D149F6" w:rsidRPr="00D20E7C" w14:paraId="1FF62567" w14:textId="77777777" w:rsidTr="00D149F6">
        <w:tc>
          <w:tcPr>
            <w:tcW w:w="6390" w:type="dxa"/>
          </w:tcPr>
          <w:p w14:paraId="2D5B02CB" w14:textId="38BF5874" w:rsidR="00D149F6" w:rsidRPr="00FF6F2C" w:rsidRDefault="002F35C6" w:rsidP="00B42959">
            <w:pPr>
              <w:widowControl w:val="0"/>
              <w:spacing w:line="240" w:lineRule="auto"/>
              <w:rPr>
                <w:bCs/>
                <w:sz w:val="22"/>
                <w:szCs w:val="22"/>
              </w:rPr>
            </w:pPr>
            <w:r>
              <w:rPr>
                <w:bCs/>
                <w:sz w:val="22"/>
                <w:szCs w:val="22"/>
              </w:rPr>
              <w:t>Number of misdemeanant drug users arrested</w:t>
            </w:r>
          </w:p>
        </w:tc>
        <w:tc>
          <w:tcPr>
            <w:tcW w:w="1080" w:type="dxa"/>
          </w:tcPr>
          <w:p w14:paraId="1786E669" w14:textId="77777777" w:rsidR="00D149F6" w:rsidRPr="00D20E7C" w:rsidRDefault="00D149F6" w:rsidP="00B42959">
            <w:pPr>
              <w:widowControl w:val="0"/>
              <w:spacing w:line="240" w:lineRule="auto"/>
              <w:rPr>
                <w:bCs/>
              </w:rPr>
            </w:pPr>
          </w:p>
        </w:tc>
        <w:tc>
          <w:tcPr>
            <w:tcW w:w="1080" w:type="dxa"/>
          </w:tcPr>
          <w:p w14:paraId="2D421A9E" w14:textId="77777777" w:rsidR="00D149F6" w:rsidRPr="00D20E7C" w:rsidRDefault="00D149F6" w:rsidP="00B42959">
            <w:pPr>
              <w:widowControl w:val="0"/>
              <w:spacing w:line="240" w:lineRule="auto"/>
              <w:rPr>
                <w:bCs/>
              </w:rPr>
            </w:pPr>
          </w:p>
        </w:tc>
        <w:tc>
          <w:tcPr>
            <w:tcW w:w="1080" w:type="dxa"/>
          </w:tcPr>
          <w:p w14:paraId="5C03FC62" w14:textId="77777777" w:rsidR="00D149F6" w:rsidRPr="00D20E7C" w:rsidRDefault="00D149F6" w:rsidP="00B42959">
            <w:pPr>
              <w:widowControl w:val="0"/>
              <w:spacing w:line="240" w:lineRule="auto"/>
              <w:rPr>
                <w:bCs/>
              </w:rPr>
            </w:pPr>
          </w:p>
        </w:tc>
      </w:tr>
      <w:tr w:rsidR="005A289D" w:rsidRPr="00D20E7C" w14:paraId="7158FBB1" w14:textId="77777777" w:rsidTr="00D149F6">
        <w:tc>
          <w:tcPr>
            <w:tcW w:w="6390" w:type="dxa"/>
          </w:tcPr>
          <w:p w14:paraId="1CFCDCB0" w14:textId="1D17FE97" w:rsidR="005A289D" w:rsidRDefault="005A289D" w:rsidP="005A289D">
            <w:pPr>
              <w:widowControl w:val="0"/>
              <w:spacing w:line="240" w:lineRule="auto"/>
              <w:rPr>
                <w:bCs/>
              </w:rPr>
            </w:pPr>
            <w:r>
              <w:rPr>
                <w:bCs/>
                <w:sz w:val="22"/>
                <w:szCs w:val="22"/>
              </w:rPr>
              <w:t>Number of felony drug users arrested</w:t>
            </w:r>
          </w:p>
        </w:tc>
        <w:tc>
          <w:tcPr>
            <w:tcW w:w="1080" w:type="dxa"/>
          </w:tcPr>
          <w:p w14:paraId="2BAAFA9F" w14:textId="77777777" w:rsidR="005A289D" w:rsidRPr="00D20E7C" w:rsidRDefault="005A289D" w:rsidP="00B42959">
            <w:pPr>
              <w:widowControl w:val="0"/>
              <w:spacing w:line="240" w:lineRule="auto"/>
              <w:rPr>
                <w:bCs/>
              </w:rPr>
            </w:pPr>
          </w:p>
        </w:tc>
        <w:tc>
          <w:tcPr>
            <w:tcW w:w="1080" w:type="dxa"/>
          </w:tcPr>
          <w:p w14:paraId="595D5F75" w14:textId="77777777" w:rsidR="005A289D" w:rsidRPr="00D20E7C" w:rsidRDefault="005A289D" w:rsidP="00B42959">
            <w:pPr>
              <w:widowControl w:val="0"/>
              <w:spacing w:line="240" w:lineRule="auto"/>
              <w:rPr>
                <w:bCs/>
              </w:rPr>
            </w:pPr>
          </w:p>
        </w:tc>
        <w:tc>
          <w:tcPr>
            <w:tcW w:w="1080" w:type="dxa"/>
          </w:tcPr>
          <w:p w14:paraId="6E23E018" w14:textId="77777777" w:rsidR="005A289D" w:rsidRPr="00D20E7C" w:rsidRDefault="005A289D" w:rsidP="00B42959">
            <w:pPr>
              <w:widowControl w:val="0"/>
              <w:spacing w:line="240" w:lineRule="auto"/>
              <w:rPr>
                <w:bCs/>
              </w:rPr>
            </w:pPr>
          </w:p>
        </w:tc>
      </w:tr>
      <w:tr w:rsidR="00D149F6" w:rsidRPr="00D20E7C" w14:paraId="2CD075B1" w14:textId="77777777" w:rsidTr="00D149F6">
        <w:tc>
          <w:tcPr>
            <w:tcW w:w="6390" w:type="dxa"/>
          </w:tcPr>
          <w:p w14:paraId="4105A62D" w14:textId="77777777" w:rsidR="00D149F6" w:rsidRPr="00FF6F2C" w:rsidRDefault="002F35C6" w:rsidP="00B42959">
            <w:pPr>
              <w:widowControl w:val="0"/>
              <w:spacing w:line="240" w:lineRule="auto"/>
              <w:rPr>
                <w:bCs/>
                <w:sz w:val="22"/>
                <w:szCs w:val="22"/>
              </w:rPr>
            </w:pPr>
            <w:r>
              <w:rPr>
                <w:bCs/>
                <w:sz w:val="22"/>
                <w:szCs w:val="22"/>
              </w:rPr>
              <w:t>Number of misdemeanant drug users prosecuted</w:t>
            </w:r>
          </w:p>
        </w:tc>
        <w:tc>
          <w:tcPr>
            <w:tcW w:w="1080" w:type="dxa"/>
          </w:tcPr>
          <w:p w14:paraId="10C4EA50" w14:textId="77777777" w:rsidR="00D149F6" w:rsidRPr="00D20E7C" w:rsidRDefault="00D149F6" w:rsidP="00B42959">
            <w:pPr>
              <w:widowControl w:val="0"/>
              <w:spacing w:line="240" w:lineRule="auto"/>
              <w:rPr>
                <w:bCs/>
              </w:rPr>
            </w:pPr>
          </w:p>
        </w:tc>
        <w:tc>
          <w:tcPr>
            <w:tcW w:w="1080" w:type="dxa"/>
          </w:tcPr>
          <w:p w14:paraId="6D5DA9FE" w14:textId="77777777" w:rsidR="00D149F6" w:rsidRPr="00D20E7C" w:rsidRDefault="00D149F6" w:rsidP="00B42959">
            <w:pPr>
              <w:widowControl w:val="0"/>
              <w:spacing w:line="240" w:lineRule="auto"/>
              <w:rPr>
                <w:bCs/>
              </w:rPr>
            </w:pPr>
          </w:p>
        </w:tc>
        <w:tc>
          <w:tcPr>
            <w:tcW w:w="1080" w:type="dxa"/>
          </w:tcPr>
          <w:p w14:paraId="3D4F788C" w14:textId="77777777" w:rsidR="00D149F6" w:rsidRPr="00D20E7C" w:rsidRDefault="00D149F6" w:rsidP="00B42959">
            <w:pPr>
              <w:widowControl w:val="0"/>
              <w:spacing w:line="240" w:lineRule="auto"/>
              <w:rPr>
                <w:bCs/>
              </w:rPr>
            </w:pPr>
          </w:p>
        </w:tc>
      </w:tr>
      <w:tr w:rsidR="005A289D" w:rsidRPr="00D20E7C" w14:paraId="039B39A6" w14:textId="77777777" w:rsidTr="00D149F6">
        <w:tc>
          <w:tcPr>
            <w:tcW w:w="6390" w:type="dxa"/>
          </w:tcPr>
          <w:p w14:paraId="2AEC3FE5" w14:textId="6937D1BF" w:rsidR="005A289D" w:rsidRDefault="005A289D" w:rsidP="005A289D">
            <w:pPr>
              <w:widowControl w:val="0"/>
              <w:spacing w:line="240" w:lineRule="auto"/>
              <w:rPr>
                <w:bCs/>
              </w:rPr>
            </w:pPr>
            <w:r>
              <w:rPr>
                <w:bCs/>
                <w:sz w:val="22"/>
                <w:szCs w:val="22"/>
              </w:rPr>
              <w:t>Number of felony drug users prosecuted</w:t>
            </w:r>
          </w:p>
        </w:tc>
        <w:tc>
          <w:tcPr>
            <w:tcW w:w="1080" w:type="dxa"/>
          </w:tcPr>
          <w:p w14:paraId="445C0B09" w14:textId="77777777" w:rsidR="005A289D" w:rsidRPr="00D20E7C" w:rsidRDefault="005A289D" w:rsidP="005A289D">
            <w:pPr>
              <w:widowControl w:val="0"/>
              <w:spacing w:line="240" w:lineRule="auto"/>
              <w:rPr>
                <w:bCs/>
              </w:rPr>
            </w:pPr>
          </w:p>
        </w:tc>
        <w:tc>
          <w:tcPr>
            <w:tcW w:w="1080" w:type="dxa"/>
          </w:tcPr>
          <w:p w14:paraId="1A201FC1" w14:textId="77777777" w:rsidR="005A289D" w:rsidRPr="00D20E7C" w:rsidRDefault="005A289D" w:rsidP="005A289D">
            <w:pPr>
              <w:widowControl w:val="0"/>
              <w:spacing w:line="240" w:lineRule="auto"/>
              <w:rPr>
                <w:bCs/>
              </w:rPr>
            </w:pPr>
          </w:p>
        </w:tc>
        <w:tc>
          <w:tcPr>
            <w:tcW w:w="1080" w:type="dxa"/>
          </w:tcPr>
          <w:p w14:paraId="5D6EED87" w14:textId="77777777" w:rsidR="005A289D" w:rsidRPr="00D20E7C" w:rsidRDefault="005A289D" w:rsidP="005A289D">
            <w:pPr>
              <w:widowControl w:val="0"/>
              <w:spacing w:line="240" w:lineRule="auto"/>
              <w:rPr>
                <w:bCs/>
              </w:rPr>
            </w:pPr>
          </w:p>
        </w:tc>
      </w:tr>
      <w:tr w:rsidR="005A289D" w:rsidRPr="00D20E7C" w14:paraId="2EBD677E" w14:textId="77777777" w:rsidTr="00D149F6">
        <w:tc>
          <w:tcPr>
            <w:tcW w:w="6390" w:type="dxa"/>
          </w:tcPr>
          <w:p w14:paraId="543FD12E" w14:textId="77777777" w:rsidR="005A289D" w:rsidRPr="00D20E7C" w:rsidRDefault="005A289D" w:rsidP="005A289D">
            <w:pPr>
              <w:widowControl w:val="0"/>
              <w:spacing w:line="240" w:lineRule="auto"/>
              <w:rPr>
                <w:bCs/>
                <w:sz w:val="22"/>
                <w:szCs w:val="22"/>
              </w:rPr>
            </w:pPr>
            <w:r>
              <w:rPr>
                <w:bCs/>
                <w:sz w:val="22"/>
                <w:szCs w:val="22"/>
              </w:rPr>
              <w:t>Average number of jail days served by misdemeanant drug users</w:t>
            </w:r>
          </w:p>
        </w:tc>
        <w:tc>
          <w:tcPr>
            <w:tcW w:w="1080" w:type="dxa"/>
          </w:tcPr>
          <w:p w14:paraId="2F48AF4C" w14:textId="77777777" w:rsidR="005A289D" w:rsidRPr="00D20E7C" w:rsidRDefault="005A289D" w:rsidP="005A289D">
            <w:pPr>
              <w:widowControl w:val="0"/>
              <w:spacing w:line="240" w:lineRule="auto"/>
              <w:rPr>
                <w:bCs/>
                <w:sz w:val="22"/>
                <w:szCs w:val="22"/>
              </w:rPr>
            </w:pPr>
          </w:p>
        </w:tc>
        <w:tc>
          <w:tcPr>
            <w:tcW w:w="1080" w:type="dxa"/>
          </w:tcPr>
          <w:p w14:paraId="1279CB6E" w14:textId="77777777" w:rsidR="005A289D" w:rsidRPr="00D20E7C" w:rsidRDefault="005A289D" w:rsidP="005A289D">
            <w:pPr>
              <w:widowControl w:val="0"/>
              <w:spacing w:line="240" w:lineRule="auto"/>
              <w:rPr>
                <w:bCs/>
                <w:sz w:val="22"/>
                <w:szCs w:val="22"/>
              </w:rPr>
            </w:pPr>
          </w:p>
        </w:tc>
        <w:tc>
          <w:tcPr>
            <w:tcW w:w="1080" w:type="dxa"/>
          </w:tcPr>
          <w:p w14:paraId="657E061D" w14:textId="77777777" w:rsidR="005A289D" w:rsidRPr="00D20E7C" w:rsidRDefault="005A289D" w:rsidP="005A289D">
            <w:pPr>
              <w:widowControl w:val="0"/>
              <w:spacing w:line="240" w:lineRule="auto"/>
              <w:rPr>
                <w:bCs/>
                <w:sz w:val="22"/>
                <w:szCs w:val="22"/>
              </w:rPr>
            </w:pPr>
          </w:p>
        </w:tc>
      </w:tr>
      <w:tr w:rsidR="005A289D" w:rsidRPr="00D20E7C" w14:paraId="7AEA6F98" w14:textId="77777777" w:rsidTr="00D149F6">
        <w:tc>
          <w:tcPr>
            <w:tcW w:w="6390" w:type="dxa"/>
          </w:tcPr>
          <w:p w14:paraId="57910861" w14:textId="1E49A591" w:rsidR="005A289D" w:rsidRDefault="005A289D" w:rsidP="005A289D">
            <w:pPr>
              <w:widowControl w:val="0"/>
              <w:spacing w:line="240" w:lineRule="auto"/>
              <w:rPr>
                <w:bCs/>
              </w:rPr>
            </w:pPr>
            <w:r>
              <w:rPr>
                <w:bCs/>
                <w:sz w:val="22"/>
                <w:szCs w:val="22"/>
              </w:rPr>
              <w:t>Average number of jail days served by felony drug users</w:t>
            </w:r>
          </w:p>
        </w:tc>
        <w:tc>
          <w:tcPr>
            <w:tcW w:w="1080" w:type="dxa"/>
          </w:tcPr>
          <w:p w14:paraId="71FB43F5" w14:textId="77777777" w:rsidR="005A289D" w:rsidRPr="00D20E7C" w:rsidRDefault="005A289D" w:rsidP="005A289D">
            <w:pPr>
              <w:widowControl w:val="0"/>
              <w:spacing w:line="240" w:lineRule="auto"/>
              <w:rPr>
                <w:bCs/>
              </w:rPr>
            </w:pPr>
          </w:p>
        </w:tc>
        <w:tc>
          <w:tcPr>
            <w:tcW w:w="1080" w:type="dxa"/>
          </w:tcPr>
          <w:p w14:paraId="4F6AFC39" w14:textId="77777777" w:rsidR="005A289D" w:rsidRPr="00D20E7C" w:rsidRDefault="005A289D" w:rsidP="005A289D">
            <w:pPr>
              <w:widowControl w:val="0"/>
              <w:spacing w:line="240" w:lineRule="auto"/>
              <w:rPr>
                <w:bCs/>
              </w:rPr>
            </w:pPr>
          </w:p>
        </w:tc>
        <w:tc>
          <w:tcPr>
            <w:tcW w:w="1080" w:type="dxa"/>
          </w:tcPr>
          <w:p w14:paraId="565AF80A" w14:textId="77777777" w:rsidR="005A289D" w:rsidRPr="00D20E7C" w:rsidRDefault="005A289D" w:rsidP="005A289D">
            <w:pPr>
              <w:widowControl w:val="0"/>
              <w:spacing w:line="240" w:lineRule="auto"/>
              <w:rPr>
                <w:bCs/>
              </w:rPr>
            </w:pPr>
          </w:p>
        </w:tc>
      </w:tr>
      <w:tr w:rsidR="005A289D" w:rsidRPr="00D20E7C" w14:paraId="74A781FD" w14:textId="77777777" w:rsidTr="00D149F6">
        <w:tc>
          <w:tcPr>
            <w:tcW w:w="6390" w:type="dxa"/>
          </w:tcPr>
          <w:p w14:paraId="33382843" w14:textId="77777777" w:rsidR="005A289D" w:rsidRPr="00D20E7C" w:rsidRDefault="005A289D" w:rsidP="005A289D">
            <w:pPr>
              <w:widowControl w:val="0"/>
              <w:spacing w:line="240" w:lineRule="auto"/>
              <w:rPr>
                <w:bCs/>
                <w:sz w:val="22"/>
                <w:szCs w:val="22"/>
              </w:rPr>
            </w:pPr>
            <w:r>
              <w:rPr>
                <w:bCs/>
                <w:sz w:val="22"/>
                <w:szCs w:val="22"/>
              </w:rPr>
              <w:t>Number of drug using detainees requiring drug-related medical care</w:t>
            </w:r>
          </w:p>
        </w:tc>
        <w:tc>
          <w:tcPr>
            <w:tcW w:w="1080" w:type="dxa"/>
          </w:tcPr>
          <w:p w14:paraId="0C6D63DE" w14:textId="77777777" w:rsidR="005A289D" w:rsidRPr="00D20E7C" w:rsidRDefault="005A289D" w:rsidP="005A289D">
            <w:pPr>
              <w:widowControl w:val="0"/>
              <w:spacing w:line="240" w:lineRule="auto"/>
              <w:rPr>
                <w:bCs/>
                <w:sz w:val="22"/>
                <w:szCs w:val="22"/>
              </w:rPr>
            </w:pPr>
          </w:p>
        </w:tc>
        <w:tc>
          <w:tcPr>
            <w:tcW w:w="1080" w:type="dxa"/>
          </w:tcPr>
          <w:p w14:paraId="5B9CE0BD" w14:textId="77777777" w:rsidR="005A289D" w:rsidRPr="00D20E7C" w:rsidRDefault="005A289D" w:rsidP="005A289D">
            <w:pPr>
              <w:widowControl w:val="0"/>
              <w:spacing w:line="240" w:lineRule="auto"/>
              <w:rPr>
                <w:bCs/>
                <w:sz w:val="22"/>
                <w:szCs w:val="22"/>
              </w:rPr>
            </w:pPr>
          </w:p>
        </w:tc>
        <w:tc>
          <w:tcPr>
            <w:tcW w:w="1080" w:type="dxa"/>
          </w:tcPr>
          <w:p w14:paraId="2C668921" w14:textId="77777777" w:rsidR="005A289D" w:rsidRPr="00D20E7C" w:rsidRDefault="005A289D" w:rsidP="005A289D">
            <w:pPr>
              <w:widowControl w:val="0"/>
              <w:spacing w:line="240" w:lineRule="auto"/>
              <w:rPr>
                <w:bCs/>
                <w:sz w:val="22"/>
                <w:szCs w:val="22"/>
              </w:rPr>
            </w:pPr>
          </w:p>
        </w:tc>
      </w:tr>
      <w:tr w:rsidR="005A289D" w:rsidRPr="00D20E7C" w14:paraId="2FD8F9CC" w14:textId="77777777" w:rsidTr="00D149F6">
        <w:tc>
          <w:tcPr>
            <w:tcW w:w="6390" w:type="dxa"/>
          </w:tcPr>
          <w:p w14:paraId="5932C04B" w14:textId="4FD0F467" w:rsidR="005A289D" w:rsidRPr="00D20E7C" w:rsidRDefault="005A289D" w:rsidP="005A289D">
            <w:pPr>
              <w:widowControl w:val="0"/>
              <w:spacing w:line="240" w:lineRule="auto"/>
              <w:rPr>
                <w:bCs/>
                <w:sz w:val="22"/>
                <w:szCs w:val="22"/>
              </w:rPr>
            </w:pPr>
            <w:r>
              <w:rPr>
                <w:bCs/>
                <w:sz w:val="22"/>
                <w:szCs w:val="22"/>
              </w:rPr>
              <w:t>Number of drug users seeking treatment</w:t>
            </w:r>
          </w:p>
        </w:tc>
        <w:tc>
          <w:tcPr>
            <w:tcW w:w="1080" w:type="dxa"/>
          </w:tcPr>
          <w:p w14:paraId="0B07E0FB" w14:textId="77777777" w:rsidR="005A289D" w:rsidRPr="00D20E7C" w:rsidRDefault="005A289D" w:rsidP="005A289D">
            <w:pPr>
              <w:widowControl w:val="0"/>
              <w:spacing w:line="240" w:lineRule="auto"/>
              <w:rPr>
                <w:bCs/>
                <w:sz w:val="22"/>
                <w:szCs w:val="22"/>
              </w:rPr>
            </w:pPr>
          </w:p>
        </w:tc>
        <w:tc>
          <w:tcPr>
            <w:tcW w:w="1080" w:type="dxa"/>
          </w:tcPr>
          <w:p w14:paraId="484EA798" w14:textId="77777777" w:rsidR="005A289D" w:rsidRPr="00D20E7C" w:rsidRDefault="005A289D" w:rsidP="005A289D">
            <w:pPr>
              <w:widowControl w:val="0"/>
              <w:spacing w:line="240" w:lineRule="auto"/>
              <w:rPr>
                <w:bCs/>
                <w:sz w:val="22"/>
                <w:szCs w:val="22"/>
              </w:rPr>
            </w:pPr>
          </w:p>
        </w:tc>
        <w:tc>
          <w:tcPr>
            <w:tcW w:w="1080" w:type="dxa"/>
          </w:tcPr>
          <w:p w14:paraId="0C8044B8" w14:textId="77777777" w:rsidR="005A289D" w:rsidRPr="00D20E7C" w:rsidRDefault="005A289D" w:rsidP="005A289D">
            <w:pPr>
              <w:widowControl w:val="0"/>
              <w:spacing w:line="240" w:lineRule="auto"/>
              <w:rPr>
                <w:bCs/>
                <w:sz w:val="22"/>
                <w:szCs w:val="22"/>
              </w:rPr>
            </w:pPr>
          </w:p>
        </w:tc>
      </w:tr>
      <w:tr w:rsidR="005A289D" w:rsidRPr="00D20E7C" w14:paraId="7C02F671" w14:textId="77777777" w:rsidTr="00D149F6">
        <w:tc>
          <w:tcPr>
            <w:tcW w:w="6390" w:type="dxa"/>
          </w:tcPr>
          <w:p w14:paraId="31F3CE5E" w14:textId="1E3CE431" w:rsidR="005A289D" w:rsidRPr="00D20E7C" w:rsidRDefault="005A289D" w:rsidP="005A289D">
            <w:pPr>
              <w:widowControl w:val="0"/>
              <w:spacing w:line="240" w:lineRule="auto"/>
              <w:rPr>
                <w:bCs/>
                <w:sz w:val="22"/>
                <w:szCs w:val="22"/>
              </w:rPr>
            </w:pPr>
            <w:r>
              <w:rPr>
                <w:bCs/>
                <w:sz w:val="22"/>
                <w:szCs w:val="22"/>
              </w:rPr>
              <w:t xml:space="preserve">Number of drug users accessing treatment through law enforcement referral </w:t>
            </w:r>
          </w:p>
        </w:tc>
        <w:tc>
          <w:tcPr>
            <w:tcW w:w="1080" w:type="dxa"/>
          </w:tcPr>
          <w:p w14:paraId="7140BC05" w14:textId="77777777" w:rsidR="005A289D" w:rsidRPr="00D20E7C" w:rsidRDefault="005A289D" w:rsidP="005A289D">
            <w:pPr>
              <w:widowControl w:val="0"/>
              <w:spacing w:line="240" w:lineRule="auto"/>
              <w:rPr>
                <w:bCs/>
                <w:sz w:val="22"/>
                <w:szCs w:val="22"/>
              </w:rPr>
            </w:pPr>
          </w:p>
        </w:tc>
        <w:tc>
          <w:tcPr>
            <w:tcW w:w="1080" w:type="dxa"/>
          </w:tcPr>
          <w:p w14:paraId="5B79FDC8" w14:textId="77777777" w:rsidR="005A289D" w:rsidRPr="00D20E7C" w:rsidRDefault="005A289D" w:rsidP="005A289D">
            <w:pPr>
              <w:widowControl w:val="0"/>
              <w:spacing w:line="240" w:lineRule="auto"/>
              <w:rPr>
                <w:bCs/>
                <w:sz w:val="22"/>
                <w:szCs w:val="22"/>
              </w:rPr>
            </w:pPr>
          </w:p>
        </w:tc>
        <w:tc>
          <w:tcPr>
            <w:tcW w:w="1080" w:type="dxa"/>
          </w:tcPr>
          <w:p w14:paraId="7209C622" w14:textId="77777777" w:rsidR="005A289D" w:rsidRPr="00D20E7C" w:rsidRDefault="005A289D" w:rsidP="005A289D">
            <w:pPr>
              <w:widowControl w:val="0"/>
              <w:spacing w:line="240" w:lineRule="auto"/>
              <w:rPr>
                <w:bCs/>
                <w:sz w:val="22"/>
                <w:szCs w:val="22"/>
              </w:rPr>
            </w:pPr>
          </w:p>
        </w:tc>
      </w:tr>
      <w:tr w:rsidR="005A289D" w:rsidRPr="00D20E7C" w14:paraId="1CED2D87" w14:textId="77777777" w:rsidTr="00D149F6">
        <w:tc>
          <w:tcPr>
            <w:tcW w:w="6390" w:type="dxa"/>
          </w:tcPr>
          <w:p w14:paraId="18B54311" w14:textId="210AFE4D" w:rsidR="005A289D" w:rsidRPr="00D20E7C" w:rsidRDefault="005A289D" w:rsidP="005A289D">
            <w:pPr>
              <w:widowControl w:val="0"/>
              <w:spacing w:line="240" w:lineRule="auto"/>
              <w:rPr>
                <w:bCs/>
                <w:sz w:val="22"/>
                <w:szCs w:val="22"/>
              </w:rPr>
            </w:pPr>
            <w:r>
              <w:rPr>
                <w:bCs/>
                <w:sz w:val="22"/>
                <w:szCs w:val="22"/>
              </w:rPr>
              <w:t>Average number of arrests per drug user</w:t>
            </w:r>
          </w:p>
        </w:tc>
        <w:tc>
          <w:tcPr>
            <w:tcW w:w="1080" w:type="dxa"/>
          </w:tcPr>
          <w:p w14:paraId="7CDA99F2" w14:textId="77777777" w:rsidR="005A289D" w:rsidRPr="00D20E7C" w:rsidRDefault="005A289D" w:rsidP="005A289D">
            <w:pPr>
              <w:widowControl w:val="0"/>
              <w:spacing w:line="240" w:lineRule="auto"/>
              <w:rPr>
                <w:bCs/>
                <w:sz w:val="22"/>
                <w:szCs w:val="22"/>
              </w:rPr>
            </w:pPr>
          </w:p>
        </w:tc>
        <w:tc>
          <w:tcPr>
            <w:tcW w:w="1080" w:type="dxa"/>
          </w:tcPr>
          <w:p w14:paraId="6950D0A6" w14:textId="77777777" w:rsidR="005A289D" w:rsidRPr="00D20E7C" w:rsidRDefault="005A289D" w:rsidP="005A289D">
            <w:pPr>
              <w:widowControl w:val="0"/>
              <w:spacing w:line="240" w:lineRule="auto"/>
              <w:rPr>
                <w:bCs/>
                <w:sz w:val="22"/>
                <w:szCs w:val="22"/>
              </w:rPr>
            </w:pPr>
          </w:p>
        </w:tc>
        <w:tc>
          <w:tcPr>
            <w:tcW w:w="1080" w:type="dxa"/>
          </w:tcPr>
          <w:p w14:paraId="5C615455" w14:textId="77777777" w:rsidR="005A289D" w:rsidRPr="00D20E7C" w:rsidRDefault="005A289D" w:rsidP="005A289D">
            <w:pPr>
              <w:widowControl w:val="0"/>
              <w:spacing w:line="240" w:lineRule="auto"/>
              <w:rPr>
                <w:bCs/>
                <w:sz w:val="22"/>
                <w:szCs w:val="22"/>
              </w:rPr>
            </w:pPr>
          </w:p>
        </w:tc>
      </w:tr>
    </w:tbl>
    <w:p w14:paraId="51F8560E" w14:textId="77777777" w:rsidR="00D149F6" w:rsidRDefault="00D149F6" w:rsidP="00D149F6">
      <w:pPr>
        <w:widowControl w:val="0"/>
        <w:spacing w:line="360" w:lineRule="auto"/>
        <w:rPr>
          <w:rFonts w:ascii="Times New Roman" w:hAnsi="Times New Roman" w:cs="Times New Roman"/>
          <w:bCs/>
          <w:sz w:val="24"/>
          <w:szCs w:val="24"/>
        </w:rPr>
      </w:pPr>
    </w:p>
    <w:p w14:paraId="00BE6543" w14:textId="77777777" w:rsidR="00BA1342" w:rsidRDefault="00D149F6" w:rsidP="00BA1342">
      <w:pPr>
        <w:pStyle w:val="ListParagraph"/>
        <w:numPr>
          <w:ilvl w:val="0"/>
          <w:numId w:val="23"/>
        </w:numPr>
        <w:spacing w:after="0"/>
        <w:rPr>
          <w:rFonts w:ascii="Times New Roman" w:eastAsia="Times New Roman" w:hAnsi="Times New Roman" w:cs="Times New Roman"/>
          <w:sz w:val="24"/>
          <w:szCs w:val="24"/>
        </w:rPr>
      </w:pPr>
      <w:r w:rsidRPr="00A82788">
        <w:rPr>
          <w:rFonts w:ascii="Times New Roman" w:eastAsia="Times New Roman" w:hAnsi="Times New Roman" w:cs="Times New Roman"/>
          <w:sz w:val="24"/>
          <w:szCs w:val="24"/>
        </w:rPr>
        <w:t xml:space="preserve">What do these data tell you? For instance, does this information indicate a </w:t>
      </w:r>
      <w:r w:rsidR="00EF2ACD">
        <w:rPr>
          <w:rFonts w:ascii="Times New Roman" w:eastAsia="Times New Roman" w:hAnsi="Times New Roman" w:cs="Times New Roman"/>
          <w:sz w:val="24"/>
          <w:szCs w:val="24"/>
        </w:rPr>
        <w:t>definite</w:t>
      </w:r>
      <w:r w:rsidRPr="00A82788">
        <w:rPr>
          <w:rFonts w:ascii="Times New Roman" w:eastAsia="Times New Roman" w:hAnsi="Times New Roman" w:cs="Times New Roman"/>
          <w:sz w:val="24"/>
          <w:szCs w:val="24"/>
        </w:rPr>
        <w:t xml:space="preserve"> need for the project, growth in a particular area</w:t>
      </w:r>
      <w:r w:rsidR="00EF2ACD">
        <w:rPr>
          <w:rFonts w:ascii="Times New Roman" w:eastAsia="Times New Roman" w:hAnsi="Times New Roman" w:cs="Times New Roman"/>
          <w:sz w:val="24"/>
          <w:szCs w:val="24"/>
        </w:rPr>
        <w:t>,</w:t>
      </w:r>
      <w:r w:rsidRPr="00A82788">
        <w:rPr>
          <w:rFonts w:ascii="Times New Roman" w:eastAsia="Times New Roman" w:hAnsi="Times New Roman" w:cs="Times New Roman"/>
          <w:sz w:val="24"/>
          <w:szCs w:val="24"/>
        </w:rPr>
        <w:t xml:space="preserve"> or change in the situation over time?</w:t>
      </w:r>
    </w:p>
    <w:p w14:paraId="435993A5" w14:textId="77777777" w:rsidR="00BA1342" w:rsidRPr="00BA1342" w:rsidRDefault="00BA1342" w:rsidP="00BA1342">
      <w:pPr>
        <w:pStyle w:val="ListParagraph"/>
        <w:spacing w:after="0"/>
        <w:ind w:left="1080"/>
        <w:rPr>
          <w:rFonts w:ascii="Times New Roman" w:eastAsia="Times New Roman" w:hAnsi="Times New Roman" w:cs="Times New Roman"/>
          <w:sz w:val="24"/>
          <w:szCs w:val="24"/>
        </w:rPr>
      </w:pPr>
    </w:p>
    <w:p w14:paraId="3F0A31E6" w14:textId="6C144727" w:rsidR="00D149F6" w:rsidRPr="00426CF7" w:rsidRDefault="00BA1342" w:rsidP="00BA1342">
      <w:pPr>
        <w:pStyle w:val="ListParagraph"/>
        <w:numPr>
          <w:ilvl w:val="0"/>
          <w:numId w:val="23"/>
        </w:numPr>
        <w:spacing w:after="0"/>
        <w:rPr>
          <w:rFonts w:ascii="Times New Roman" w:eastAsia="Times New Roman" w:hAnsi="Times New Roman" w:cs="Times New Roman"/>
          <w:sz w:val="24"/>
          <w:szCs w:val="24"/>
        </w:rPr>
      </w:pPr>
      <w:r w:rsidRPr="00091CE5">
        <w:rPr>
          <w:rFonts w:ascii="Times New Roman" w:hAnsi="Times New Roman" w:cs="Times New Roman"/>
          <w:sz w:val="24"/>
          <w:szCs w:val="24"/>
        </w:rPr>
        <w:t>Discuss other local data that demonstrates the scope of drug and drug-related crime problems not discussed in Questions #4 and #</w:t>
      </w:r>
      <w:r>
        <w:rPr>
          <w:rFonts w:ascii="Times New Roman" w:hAnsi="Times New Roman" w:cs="Times New Roman"/>
          <w:sz w:val="24"/>
          <w:szCs w:val="24"/>
        </w:rPr>
        <w:t>4A.</w:t>
      </w:r>
      <w:r w:rsidRPr="00091CE5">
        <w:rPr>
          <w:rFonts w:ascii="Times New Roman" w:hAnsi="Times New Roman" w:cs="Times New Roman"/>
          <w:sz w:val="24"/>
          <w:szCs w:val="24"/>
        </w:rPr>
        <w:t xml:space="preserve">  </w:t>
      </w:r>
    </w:p>
    <w:p w14:paraId="1105FE2C" w14:textId="77777777" w:rsidR="00426CF7" w:rsidRPr="00426CF7" w:rsidRDefault="00426CF7" w:rsidP="00426CF7">
      <w:pPr>
        <w:spacing w:after="0"/>
        <w:rPr>
          <w:rFonts w:ascii="Times New Roman" w:eastAsia="Times New Roman" w:hAnsi="Times New Roman" w:cs="Times New Roman"/>
          <w:sz w:val="24"/>
          <w:szCs w:val="24"/>
        </w:rPr>
      </w:pPr>
    </w:p>
    <w:p w14:paraId="05292418" w14:textId="23B0A324" w:rsidR="002D1F32" w:rsidRDefault="00D149F6" w:rsidP="00A82788">
      <w:pPr>
        <w:pStyle w:val="ListParagraph"/>
        <w:numPr>
          <w:ilvl w:val="0"/>
          <w:numId w:val="18"/>
        </w:numPr>
        <w:spacing w:after="0"/>
        <w:rPr>
          <w:rFonts w:ascii="Times New Roman" w:eastAsia="Times New Roman" w:hAnsi="Times New Roman" w:cs="Times New Roman"/>
          <w:sz w:val="24"/>
          <w:szCs w:val="24"/>
        </w:rPr>
      </w:pPr>
      <w:r w:rsidRPr="00A82788">
        <w:rPr>
          <w:rFonts w:ascii="Times New Roman" w:eastAsia="Times New Roman" w:hAnsi="Times New Roman" w:cs="Times New Roman"/>
          <w:sz w:val="24"/>
          <w:szCs w:val="24"/>
        </w:rPr>
        <w:t xml:space="preserve">Please explain strategies </w:t>
      </w:r>
      <w:r w:rsidR="00EF2ACD">
        <w:rPr>
          <w:rFonts w:ascii="Times New Roman" w:eastAsia="Times New Roman" w:hAnsi="Times New Roman" w:cs="Times New Roman"/>
          <w:sz w:val="24"/>
          <w:szCs w:val="24"/>
        </w:rPr>
        <w:t xml:space="preserve">already </w:t>
      </w:r>
      <w:r w:rsidRPr="00A82788">
        <w:rPr>
          <w:rFonts w:ascii="Times New Roman" w:eastAsia="Times New Roman" w:hAnsi="Times New Roman" w:cs="Times New Roman"/>
          <w:sz w:val="24"/>
          <w:szCs w:val="24"/>
        </w:rPr>
        <w:t>being implemented to address the stated need.</w:t>
      </w:r>
    </w:p>
    <w:p w14:paraId="5B60CF6B" w14:textId="77777777" w:rsidR="005A289D" w:rsidRDefault="005A289D" w:rsidP="00091CE5">
      <w:pPr>
        <w:pStyle w:val="ListParagraph"/>
        <w:spacing w:after="0"/>
        <w:rPr>
          <w:rFonts w:ascii="Times New Roman" w:eastAsia="Times New Roman" w:hAnsi="Times New Roman" w:cs="Times New Roman"/>
          <w:sz w:val="24"/>
          <w:szCs w:val="24"/>
        </w:rPr>
      </w:pPr>
    </w:p>
    <w:p w14:paraId="21D06ADE" w14:textId="743B3480" w:rsidR="00D149F6" w:rsidRPr="00D1125F" w:rsidRDefault="00D149F6" w:rsidP="00D149F6">
      <w:pPr>
        <w:widowControl w:val="0"/>
        <w:spacing w:line="360" w:lineRule="auto"/>
        <w:rPr>
          <w:rFonts w:ascii="Times New Roman" w:hAnsi="Times New Roman" w:cs="Times New Roman"/>
          <w:bCs/>
          <w:sz w:val="24"/>
          <w:szCs w:val="24"/>
          <w:u w:val="single"/>
        </w:rPr>
      </w:pPr>
      <w:r>
        <w:rPr>
          <w:rFonts w:ascii="Times New Roman" w:hAnsi="Times New Roman" w:cs="Times New Roman"/>
          <w:bCs/>
          <w:sz w:val="24"/>
          <w:szCs w:val="24"/>
          <w:u w:val="single"/>
        </w:rPr>
        <w:t>Unmet needs</w:t>
      </w:r>
    </w:p>
    <w:p w14:paraId="27D136DA" w14:textId="77777777" w:rsidR="00BA1342" w:rsidRPr="00BA1342" w:rsidRDefault="00BA1342" w:rsidP="00A82788">
      <w:pPr>
        <w:pStyle w:val="ListParagraph"/>
        <w:numPr>
          <w:ilvl w:val="0"/>
          <w:numId w:val="18"/>
        </w:numPr>
        <w:spacing w:after="0"/>
        <w:rPr>
          <w:rFonts w:ascii="Times New Roman" w:eastAsia="Times New Roman" w:hAnsi="Times New Roman" w:cs="Times New Roman"/>
          <w:sz w:val="24"/>
          <w:szCs w:val="24"/>
        </w:rPr>
      </w:pPr>
      <w:r w:rsidRPr="00192758">
        <w:rPr>
          <w:rFonts w:ascii="Times New Roman" w:eastAsia="Calibri" w:hAnsi="Times New Roman" w:cs="Times New Roman"/>
          <w:spacing w:val="-5"/>
          <w:sz w:val="24"/>
          <w:szCs w:val="24"/>
        </w:rPr>
        <w:lastRenderedPageBreak/>
        <w:t xml:space="preserve">Describe unmet needs in the area to be served. </w:t>
      </w:r>
    </w:p>
    <w:p w14:paraId="3BFE7E65" w14:textId="77777777" w:rsidR="00BA1342" w:rsidRPr="00BA1342" w:rsidRDefault="00BA1342" w:rsidP="00BA1342">
      <w:pPr>
        <w:pStyle w:val="ListParagraph"/>
        <w:spacing w:after="0"/>
        <w:rPr>
          <w:rFonts w:ascii="Times New Roman" w:eastAsia="Times New Roman" w:hAnsi="Times New Roman" w:cs="Times New Roman"/>
          <w:sz w:val="24"/>
          <w:szCs w:val="24"/>
        </w:rPr>
      </w:pPr>
    </w:p>
    <w:p w14:paraId="22C12166" w14:textId="6AB9C908" w:rsidR="00DF7BC3" w:rsidRPr="000D2656" w:rsidRDefault="000D2656" w:rsidP="000D2656">
      <w:pPr>
        <w:pStyle w:val="ListParagraph"/>
        <w:numPr>
          <w:ilvl w:val="0"/>
          <w:numId w:val="18"/>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Describe how </w:t>
      </w:r>
      <w:r w:rsidR="00DF7BC3" w:rsidRPr="00A82788">
        <w:rPr>
          <w:rFonts w:ascii="Times New Roman" w:eastAsia="Times New Roman" w:hAnsi="Times New Roman" w:cs="Times New Roman"/>
          <w:sz w:val="24"/>
          <w:szCs w:val="24"/>
        </w:rPr>
        <w:t>the</w:t>
      </w:r>
      <w:r w:rsidR="00EF2ACD">
        <w:rPr>
          <w:rFonts w:ascii="Times New Roman" w:eastAsia="Times New Roman" w:hAnsi="Times New Roman" w:cs="Times New Roman"/>
          <w:sz w:val="24"/>
          <w:szCs w:val="24"/>
        </w:rPr>
        <w:t xml:space="preserve"> </w:t>
      </w:r>
      <w:r w:rsidR="00DF7BC3" w:rsidRPr="00A82788">
        <w:rPr>
          <w:rFonts w:ascii="Times New Roman" w:eastAsia="Times New Roman" w:hAnsi="Times New Roman" w:cs="Times New Roman"/>
          <w:sz w:val="24"/>
          <w:szCs w:val="24"/>
        </w:rPr>
        <w:t xml:space="preserve">services </w:t>
      </w:r>
      <w:r w:rsidR="00D149F6" w:rsidRPr="00A82788">
        <w:rPr>
          <w:rFonts w:ascii="Times New Roman" w:eastAsia="Times New Roman" w:hAnsi="Times New Roman" w:cs="Times New Roman"/>
          <w:sz w:val="24"/>
          <w:szCs w:val="24"/>
        </w:rPr>
        <w:t xml:space="preserve">and programs available in the service area </w:t>
      </w:r>
      <w:r w:rsidR="00DF7BC3" w:rsidRPr="00A82788">
        <w:rPr>
          <w:rFonts w:ascii="Times New Roman" w:eastAsia="Times New Roman" w:hAnsi="Times New Roman" w:cs="Times New Roman"/>
          <w:sz w:val="24"/>
          <w:szCs w:val="24"/>
        </w:rPr>
        <w:t>meet current needs</w:t>
      </w:r>
      <w:r>
        <w:rPr>
          <w:rFonts w:ascii="Times New Roman" w:eastAsia="Times New Roman" w:hAnsi="Times New Roman" w:cs="Times New Roman"/>
          <w:sz w:val="24"/>
          <w:szCs w:val="24"/>
        </w:rPr>
        <w:t>,</w:t>
      </w:r>
      <w:r w:rsidR="00EF2ACD">
        <w:rPr>
          <w:rFonts w:ascii="Times New Roman" w:eastAsia="Times New Roman" w:hAnsi="Times New Roman" w:cs="Times New Roman"/>
          <w:sz w:val="24"/>
          <w:szCs w:val="24"/>
        </w:rPr>
        <w:br/>
      </w:r>
      <w:r w:rsidR="005A289D" w:rsidRPr="000D2656">
        <w:rPr>
          <w:rFonts w:ascii="Times New Roman" w:eastAsia="Times New Roman" w:hAnsi="Times New Roman" w:cs="Times New Roman"/>
          <w:sz w:val="24"/>
          <w:szCs w:val="24"/>
        </w:rPr>
        <w:t xml:space="preserve">and </w:t>
      </w:r>
      <w:r w:rsidR="008B09D2" w:rsidRPr="000D2656">
        <w:rPr>
          <w:rFonts w:ascii="Times New Roman" w:eastAsia="Times New Roman" w:hAnsi="Times New Roman" w:cs="Times New Roman"/>
          <w:sz w:val="24"/>
          <w:szCs w:val="24"/>
        </w:rPr>
        <w:t>why the jurisdiction lacks adequate resources to implement the program without JAG funding.</w:t>
      </w:r>
    </w:p>
    <w:p w14:paraId="662B1BD8" w14:textId="77777777" w:rsidR="005C416B" w:rsidRDefault="005C416B" w:rsidP="00387BE8">
      <w:pPr>
        <w:pStyle w:val="BodyText"/>
        <w:spacing w:line="360" w:lineRule="auto"/>
        <w:jc w:val="left"/>
        <w:rPr>
          <w:rFonts w:ascii="Times New Roman" w:hAnsi="Times New Roman"/>
          <w:b w:val="0"/>
          <w:bCs/>
          <w:u w:val="single"/>
        </w:rPr>
      </w:pPr>
    </w:p>
    <w:p w14:paraId="1ED82CD9" w14:textId="77777777" w:rsidR="008B09D2" w:rsidRPr="00EF5EA1" w:rsidRDefault="008B09D2" w:rsidP="00387BE8">
      <w:pPr>
        <w:pStyle w:val="BodyText"/>
        <w:spacing w:line="360" w:lineRule="auto"/>
        <w:jc w:val="left"/>
        <w:rPr>
          <w:rFonts w:ascii="Times New Roman" w:hAnsi="Times New Roman"/>
          <w:bCs/>
        </w:rPr>
      </w:pPr>
      <w:r w:rsidRPr="00EF5EA1">
        <w:rPr>
          <w:rFonts w:ascii="Times New Roman" w:hAnsi="Times New Roman"/>
          <w:bCs/>
        </w:rPr>
        <w:t>Project Implementation</w:t>
      </w:r>
    </w:p>
    <w:p w14:paraId="64910DBA" w14:textId="75EFE8C6" w:rsidR="008B09D2" w:rsidRPr="000D2656" w:rsidRDefault="008B09D2" w:rsidP="000D2656">
      <w:pPr>
        <w:pStyle w:val="BodyText"/>
        <w:numPr>
          <w:ilvl w:val="0"/>
          <w:numId w:val="18"/>
        </w:numPr>
        <w:spacing w:line="276" w:lineRule="auto"/>
        <w:jc w:val="left"/>
        <w:rPr>
          <w:rFonts w:ascii="Times New Roman" w:hAnsi="Times New Roman"/>
          <w:b w:val="0"/>
          <w:bCs/>
        </w:rPr>
      </w:pPr>
      <w:r w:rsidRPr="000D2656">
        <w:rPr>
          <w:rFonts w:ascii="Times New Roman" w:hAnsi="Times New Roman"/>
          <w:b w:val="0"/>
          <w:bCs/>
        </w:rPr>
        <w:t>Please complete the Implementation Schedule below</w:t>
      </w:r>
      <w:r w:rsidR="00145851" w:rsidRPr="000D2656">
        <w:rPr>
          <w:rFonts w:ascii="Times New Roman" w:hAnsi="Times New Roman"/>
          <w:b w:val="0"/>
          <w:bCs/>
        </w:rPr>
        <w:t>. C</w:t>
      </w:r>
      <w:r w:rsidRPr="000D2656">
        <w:rPr>
          <w:rFonts w:ascii="Times New Roman" w:hAnsi="Times New Roman"/>
          <w:b w:val="0"/>
          <w:bCs/>
        </w:rPr>
        <w:t xml:space="preserve">reate reasonable steps for project development and operation and </w:t>
      </w:r>
      <w:r w:rsidR="00145851" w:rsidRPr="000D2656">
        <w:rPr>
          <w:rFonts w:ascii="Times New Roman" w:hAnsi="Times New Roman"/>
          <w:b w:val="0"/>
          <w:bCs/>
        </w:rPr>
        <w:t xml:space="preserve">include </w:t>
      </w:r>
      <w:r w:rsidRPr="000D2656">
        <w:rPr>
          <w:rFonts w:ascii="Times New Roman" w:hAnsi="Times New Roman"/>
          <w:b w:val="0"/>
          <w:bCs/>
        </w:rPr>
        <w:t xml:space="preserve">the agencies and staff </w:t>
      </w:r>
      <w:r w:rsidR="005C416B" w:rsidRPr="000D2656">
        <w:rPr>
          <w:rFonts w:ascii="Times New Roman" w:hAnsi="Times New Roman"/>
          <w:b w:val="0"/>
          <w:bCs/>
        </w:rPr>
        <w:t xml:space="preserve">positions </w:t>
      </w:r>
      <w:r w:rsidRPr="000D2656">
        <w:rPr>
          <w:rFonts w:ascii="Times New Roman" w:hAnsi="Times New Roman"/>
          <w:b w:val="0"/>
          <w:bCs/>
        </w:rPr>
        <w:t>responsible for each step.</w:t>
      </w:r>
      <w:r w:rsidR="005C416B" w:rsidRPr="000D2656">
        <w:rPr>
          <w:rFonts w:ascii="Times New Roman" w:hAnsi="Times New Roman"/>
          <w:b w:val="0"/>
          <w:bCs/>
        </w:rPr>
        <w:t xml:space="preserve"> </w:t>
      </w:r>
      <w:r w:rsidR="00145851" w:rsidRPr="000D2656">
        <w:rPr>
          <w:rFonts w:ascii="Times New Roman" w:hAnsi="Times New Roman"/>
          <w:b w:val="0"/>
          <w:bCs/>
        </w:rPr>
        <w:t>Use job titles, such as</w:t>
      </w:r>
      <w:r w:rsidR="005C416B" w:rsidRPr="000D2656">
        <w:rPr>
          <w:rFonts w:ascii="Times New Roman" w:hAnsi="Times New Roman"/>
          <w:b w:val="0"/>
          <w:bCs/>
        </w:rPr>
        <w:t xml:space="preserve">, </w:t>
      </w:r>
      <w:r w:rsidR="0048007E" w:rsidRPr="000D2656">
        <w:rPr>
          <w:rFonts w:ascii="Times New Roman" w:hAnsi="Times New Roman"/>
          <w:b w:val="0"/>
          <w:bCs/>
        </w:rPr>
        <w:t>“</w:t>
      </w:r>
      <w:r w:rsidR="005C416B" w:rsidRPr="000D2656">
        <w:rPr>
          <w:rFonts w:ascii="Times New Roman" w:hAnsi="Times New Roman"/>
          <w:b w:val="0"/>
          <w:bCs/>
        </w:rPr>
        <w:t>police officer</w:t>
      </w:r>
      <w:r w:rsidR="0048007E" w:rsidRPr="000D2656">
        <w:rPr>
          <w:rFonts w:ascii="Times New Roman" w:hAnsi="Times New Roman"/>
          <w:b w:val="0"/>
          <w:bCs/>
        </w:rPr>
        <w:t>”</w:t>
      </w:r>
      <w:r w:rsidR="005C416B" w:rsidRPr="000D2656">
        <w:rPr>
          <w:rFonts w:ascii="Times New Roman" w:hAnsi="Times New Roman"/>
          <w:b w:val="0"/>
          <w:bCs/>
        </w:rPr>
        <w:t xml:space="preserve">, </w:t>
      </w:r>
      <w:r w:rsidR="0048007E" w:rsidRPr="000D2656">
        <w:rPr>
          <w:rFonts w:ascii="Times New Roman" w:hAnsi="Times New Roman"/>
          <w:b w:val="0"/>
          <w:bCs/>
        </w:rPr>
        <w:t>“</w:t>
      </w:r>
      <w:r w:rsidR="005C416B" w:rsidRPr="000D2656">
        <w:rPr>
          <w:rFonts w:ascii="Times New Roman" w:hAnsi="Times New Roman"/>
          <w:b w:val="0"/>
          <w:bCs/>
        </w:rPr>
        <w:t>program coordinator</w:t>
      </w:r>
      <w:r w:rsidR="0048007E" w:rsidRPr="000D2656">
        <w:rPr>
          <w:rFonts w:ascii="Times New Roman" w:hAnsi="Times New Roman"/>
          <w:b w:val="0"/>
          <w:bCs/>
        </w:rPr>
        <w:t>”</w:t>
      </w:r>
      <w:r w:rsidR="005C416B" w:rsidRPr="000D2656">
        <w:rPr>
          <w:rFonts w:ascii="Times New Roman" w:hAnsi="Times New Roman"/>
          <w:b w:val="0"/>
          <w:bCs/>
        </w:rPr>
        <w:t xml:space="preserve">, </w:t>
      </w:r>
      <w:r w:rsidR="00145851" w:rsidRPr="000D2656">
        <w:rPr>
          <w:rFonts w:ascii="Times New Roman" w:hAnsi="Times New Roman"/>
          <w:b w:val="0"/>
          <w:bCs/>
        </w:rPr>
        <w:t xml:space="preserve">and </w:t>
      </w:r>
      <w:r w:rsidR="0048007E" w:rsidRPr="000D2656">
        <w:rPr>
          <w:rFonts w:ascii="Times New Roman" w:hAnsi="Times New Roman"/>
          <w:b w:val="0"/>
          <w:bCs/>
        </w:rPr>
        <w:t>“</w:t>
      </w:r>
      <w:r w:rsidR="005C416B" w:rsidRPr="000D2656">
        <w:rPr>
          <w:rFonts w:ascii="Times New Roman" w:hAnsi="Times New Roman"/>
          <w:b w:val="0"/>
          <w:bCs/>
        </w:rPr>
        <w:t>social worker</w:t>
      </w:r>
      <w:r w:rsidR="0048007E" w:rsidRPr="000D2656">
        <w:rPr>
          <w:rFonts w:ascii="Times New Roman" w:hAnsi="Times New Roman"/>
          <w:b w:val="0"/>
          <w:bCs/>
        </w:rPr>
        <w:t>”</w:t>
      </w:r>
      <w:r w:rsidR="005C416B" w:rsidRPr="000D2656">
        <w:rPr>
          <w:rFonts w:ascii="Times New Roman" w:hAnsi="Times New Roman"/>
          <w:b w:val="0"/>
          <w:bCs/>
        </w:rPr>
        <w:t>.</w:t>
      </w:r>
      <w:r w:rsidR="00145851" w:rsidRPr="000D2656">
        <w:rPr>
          <w:rFonts w:ascii="Times New Roman" w:hAnsi="Times New Roman"/>
          <w:b w:val="0"/>
          <w:bCs/>
        </w:rPr>
        <w:t xml:space="preserve"> Do not use names.</w:t>
      </w:r>
    </w:p>
    <w:p w14:paraId="2BC88B10" w14:textId="77777777" w:rsidR="003A00F4" w:rsidRPr="002D1F32" w:rsidRDefault="003A00F4" w:rsidP="003A00F4">
      <w:pPr>
        <w:pStyle w:val="ListParagraph"/>
        <w:spacing w:after="0"/>
        <w:rPr>
          <w:rFonts w:ascii="Times New Roman" w:eastAsia="Times New Roman" w:hAnsi="Times New Roman" w:cs="Times New Roman"/>
          <w:sz w:val="24"/>
          <w:szCs w:val="24"/>
        </w:rPr>
      </w:pPr>
    </w:p>
    <w:tbl>
      <w:tblPr>
        <w:tblStyle w:val="TableGrid"/>
        <w:tblW w:w="9990" w:type="dxa"/>
        <w:tblInd w:w="-95" w:type="dxa"/>
        <w:tblLook w:val="04A0" w:firstRow="1" w:lastRow="0" w:firstColumn="1" w:lastColumn="0" w:noHBand="0" w:noVBand="1"/>
      </w:tblPr>
      <w:tblGrid>
        <w:gridCol w:w="3960"/>
        <w:gridCol w:w="3780"/>
        <w:gridCol w:w="2250"/>
      </w:tblGrid>
      <w:tr w:rsidR="003A00F4" w:rsidRPr="002D1F32" w14:paraId="6356BDD1" w14:textId="77777777" w:rsidTr="00A82788">
        <w:tc>
          <w:tcPr>
            <w:tcW w:w="3960" w:type="dxa"/>
            <w:shd w:val="clear" w:color="auto" w:fill="D9D9D9" w:themeFill="background1" w:themeFillShade="D9"/>
          </w:tcPr>
          <w:p w14:paraId="478BAD45" w14:textId="77777777" w:rsidR="003A00F4" w:rsidRPr="002D1F32" w:rsidRDefault="003A00F4" w:rsidP="00D85DDD">
            <w:pPr>
              <w:jc w:val="center"/>
              <w:rPr>
                <w:b/>
                <w:sz w:val="24"/>
                <w:szCs w:val="24"/>
              </w:rPr>
            </w:pPr>
            <w:r w:rsidRPr="002D1F32">
              <w:rPr>
                <w:b/>
                <w:sz w:val="24"/>
                <w:szCs w:val="24"/>
              </w:rPr>
              <w:t xml:space="preserve">Task </w:t>
            </w:r>
          </w:p>
        </w:tc>
        <w:tc>
          <w:tcPr>
            <w:tcW w:w="3780" w:type="dxa"/>
            <w:shd w:val="clear" w:color="auto" w:fill="D9D9D9" w:themeFill="background1" w:themeFillShade="D9"/>
          </w:tcPr>
          <w:p w14:paraId="5482FC58" w14:textId="77777777" w:rsidR="003A00F4" w:rsidRPr="002D1F32" w:rsidRDefault="003A00F4" w:rsidP="00D85DDD">
            <w:pPr>
              <w:jc w:val="center"/>
              <w:rPr>
                <w:b/>
                <w:sz w:val="24"/>
                <w:szCs w:val="24"/>
              </w:rPr>
            </w:pPr>
            <w:r w:rsidRPr="002D1F32">
              <w:rPr>
                <w:b/>
                <w:sz w:val="24"/>
                <w:szCs w:val="24"/>
              </w:rPr>
              <w:t xml:space="preserve">Staff </w:t>
            </w:r>
            <w:r>
              <w:rPr>
                <w:b/>
                <w:sz w:val="24"/>
                <w:szCs w:val="24"/>
              </w:rPr>
              <w:t xml:space="preserve">Position </w:t>
            </w:r>
            <w:r w:rsidRPr="002D1F32">
              <w:rPr>
                <w:b/>
                <w:sz w:val="24"/>
                <w:szCs w:val="24"/>
              </w:rPr>
              <w:t>Responsible</w:t>
            </w:r>
          </w:p>
        </w:tc>
        <w:tc>
          <w:tcPr>
            <w:tcW w:w="2250" w:type="dxa"/>
            <w:shd w:val="clear" w:color="auto" w:fill="D9D9D9" w:themeFill="background1" w:themeFillShade="D9"/>
          </w:tcPr>
          <w:p w14:paraId="4017925D" w14:textId="77777777" w:rsidR="003A00F4" w:rsidRPr="002D1F32" w:rsidRDefault="003A00F4" w:rsidP="00D85DDD">
            <w:pPr>
              <w:jc w:val="center"/>
              <w:rPr>
                <w:b/>
                <w:sz w:val="24"/>
                <w:szCs w:val="24"/>
              </w:rPr>
            </w:pPr>
            <w:r w:rsidRPr="002D1F32">
              <w:rPr>
                <w:b/>
                <w:sz w:val="24"/>
                <w:szCs w:val="24"/>
              </w:rPr>
              <w:t>Date Due</w:t>
            </w:r>
          </w:p>
        </w:tc>
      </w:tr>
      <w:tr w:rsidR="003A00F4" w:rsidRPr="002D1F32" w14:paraId="6487A3F1" w14:textId="77777777" w:rsidTr="00A82788">
        <w:tc>
          <w:tcPr>
            <w:tcW w:w="3960" w:type="dxa"/>
          </w:tcPr>
          <w:p w14:paraId="11BCF86F" w14:textId="77777777" w:rsidR="003A00F4" w:rsidRPr="002D610D" w:rsidRDefault="003A00F4" w:rsidP="00D85DDD">
            <w:pPr>
              <w:jc w:val="center"/>
              <w:rPr>
                <w:sz w:val="22"/>
                <w:szCs w:val="22"/>
              </w:rPr>
            </w:pPr>
          </w:p>
        </w:tc>
        <w:tc>
          <w:tcPr>
            <w:tcW w:w="3780" w:type="dxa"/>
          </w:tcPr>
          <w:p w14:paraId="19937752" w14:textId="77777777" w:rsidR="003A00F4" w:rsidRPr="002D610D" w:rsidRDefault="003A00F4" w:rsidP="00D85DDD">
            <w:pPr>
              <w:jc w:val="center"/>
              <w:rPr>
                <w:sz w:val="22"/>
                <w:szCs w:val="22"/>
              </w:rPr>
            </w:pPr>
          </w:p>
        </w:tc>
        <w:tc>
          <w:tcPr>
            <w:tcW w:w="2250" w:type="dxa"/>
          </w:tcPr>
          <w:p w14:paraId="495532B8" w14:textId="77777777" w:rsidR="003A00F4" w:rsidRPr="002D610D" w:rsidRDefault="003A00F4" w:rsidP="00D85DDD">
            <w:pPr>
              <w:jc w:val="center"/>
              <w:rPr>
                <w:sz w:val="22"/>
                <w:szCs w:val="22"/>
              </w:rPr>
            </w:pPr>
          </w:p>
        </w:tc>
      </w:tr>
      <w:tr w:rsidR="003A00F4" w:rsidRPr="002D1F32" w14:paraId="6B3BA4F4" w14:textId="77777777" w:rsidTr="00A82788">
        <w:tc>
          <w:tcPr>
            <w:tcW w:w="3960" w:type="dxa"/>
          </w:tcPr>
          <w:p w14:paraId="42A9525B" w14:textId="77777777" w:rsidR="003A00F4" w:rsidRPr="002D610D" w:rsidRDefault="003A00F4" w:rsidP="00D85DDD">
            <w:pPr>
              <w:jc w:val="center"/>
              <w:rPr>
                <w:sz w:val="22"/>
                <w:szCs w:val="22"/>
              </w:rPr>
            </w:pPr>
          </w:p>
        </w:tc>
        <w:tc>
          <w:tcPr>
            <w:tcW w:w="3780" w:type="dxa"/>
          </w:tcPr>
          <w:p w14:paraId="74C945EC" w14:textId="77777777" w:rsidR="003A00F4" w:rsidRPr="002D610D" w:rsidRDefault="003A00F4" w:rsidP="00D85DDD">
            <w:pPr>
              <w:jc w:val="center"/>
              <w:rPr>
                <w:sz w:val="22"/>
                <w:szCs w:val="22"/>
              </w:rPr>
            </w:pPr>
          </w:p>
        </w:tc>
        <w:tc>
          <w:tcPr>
            <w:tcW w:w="2250" w:type="dxa"/>
          </w:tcPr>
          <w:p w14:paraId="688C58E8" w14:textId="77777777" w:rsidR="003A00F4" w:rsidRPr="002D610D" w:rsidRDefault="003A00F4" w:rsidP="00D85DDD">
            <w:pPr>
              <w:jc w:val="center"/>
              <w:rPr>
                <w:sz w:val="22"/>
                <w:szCs w:val="22"/>
              </w:rPr>
            </w:pPr>
          </w:p>
        </w:tc>
      </w:tr>
      <w:tr w:rsidR="003A00F4" w:rsidRPr="002D1F32" w14:paraId="0126EA39" w14:textId="77777777" w:rsidTr="00A82788">
        <w:tc>
          <w:tcPr>
            <w:tcW w:w="3960" w:type="dxa"/>
          </w:tcPr>
          <w:p w14:paraId="6A341B53" w14:textId="77777777" w:rsidR="003A00F4" w:rsidRPr="002D610D" w:rsidRDefault="003A00F4" w:rsidP="00D85DDD">
            <w:pPr>
              <w:jc w:val="center"/>
              <w:rPr>
                <w:sz w:val="22"/>
                <w:szCs w:val="22"/>
              </w:rPr>
            </w:pPr>
          </w:p>
        </w:tc>
        <w:tc>
          <w:tcPr>
            <w:tcW w:w="3780" w:type="dxa"/>
          </w:tcPr>
          <w:p w14:paraId="6C093490" w14:textId="77777777" w:rsidR="003A00F4" w:rsidRPr="002D610D" w:rsidRDefault="003A00F4" w:rsidP="00D85DDD">
            <w:pPr>
              <w:jc w:val="center"/>
              <w:rPr>
                <w:sz w:val="22"/>
                <w:szCs w:val="22"/>
              </w:rPr>
            </w:pPr>
          </w:p>
        </w:tc>
        <w:tc>
          <w:tcPr>
            <w:tcW w:w="2250" w:type="dxa"/>
          </w:tcPr>
          <w:p w14:paraId="38326A5B" w14:textId="77777777" w:rsidR="003A00F4" w:rsidRPr="002D610D" w:rsidRDefault="003A00F4" w:rsidP="00D85DDD">
            <w:pPr>
              <w:jc w:val="center"/>
              <w:rPr>
                <w:sz w:val="22"/>
                <w:szCs w:val="22"/>
              </w:rPr>
            </w:pPr>
          </w:p>
        </w:tc>
      </w:tr>
      <w:tr w:rsidR="003A00F4" w:rsidRPr="002D1F32" w14:paraId="7DC88CD7" w14:textId="77777777" w:rsidTr="00A82788">
        <w:tc>
          <w:tcPr>
            <w:tcW w:w="3960" w:type="dxa"/>
          </w:tcPr>
          <w:p w14:paraId="4CF432EC" w14:textId="77777777" w:rsidR="003A00F4" w:rsidRPr="002D610D" w:rsidRDefault="003A00F4" w:rsidP="00D85DDD">
            <w:pPr>
              <w:jc w:val="center"/>
              <w:rPr>
                <w:sz w:val="22"/>
                <w:szCs w:val="22"/>
              </w:rPr>
            </w:pPr>
          </w:p>
        </w:tc>
        <w:tc>
          <w:tcPr>
            <w:tcW w:w="3780" w:type="dxa"/>
          </w:tcPr>
          <w:p w14:paraId="4F5253A3" w14:textId="77777777" w:rsidR="003A00F4" w:rsidRPr="002D610D" w:rsidRDefault="003A00F4" w:rsidP="00D85DDD">
            <w:pPr>
              <w:jc w:val="center"/>
              <w:rPr>
                <w:sz w:val="22"/>
                <w:szCs w:val="22"/>
              </w:rPr>
            </w:pPr>
          </w:p>
        </w:tc>
        <w:tc>
          <w:tcPr>
            <w:tcW w:w="2250" w:type="dxa"/>
          </w:tcPr>
          <w:p w14:paraId="245F7998" w14:textId="77777777" w:rsidR="003A00F4" w:rsidRPr="002D610D" w:rsidRDefault="003A00F4" w:rsidP="00D85DDD">
            <w:pPr>
              <w:jc w:val="center"/>
              <w:rPr>
                <w:sz w:val="22"/>
                <w:szCs w:val="22"/>
              </w:rPr>
            </w:pPr>
          </w:p>
        </w:tc>
      </w:tr>
      <w:tr w:rsidR="003A00F4" w:rsidRPr="002D1F32" w14:paraId="75D5C998" w14:textId="77777777" w:rsidTr="00A82788">
        <w:tc>
          <w:tcPr>
            <w:tcW w:w="3960" w:type="dxa"/>
          </w:tcPr>
          <w:p w14:paraId="11CFFF08" w14:textId="77777777" w:rsidR="003A00F4" w:rsidRPr="002D610D" w:rsidRDefault="003A00F4" w:rsidP="00D85DDD">
            <w:pPr>
              <w:jc w:val="center"/>
              <w:rPr>
                <w:sz w:val="22"/>
                <w:szCs w:val="22"/>
              </w:rPr>
            </w:pPr>
          </w:p>
        </w:tc>
        <w:tc>
          <w:tcPr>
            <w:tcW w:w="3780" w:type="dxa"/>
          </w:tcPr>
          <w:p w14:paraId="7377912C" w14:textId="77777777" w:rsidR="003A00F4" w:rsidRPr="002D610D" w:rsidRDefault="003A00F4" w:rsidP="00D85DDD">
            <w:pPr>
              <w:jc w:val="center"/>
              <w:rPr>
                <w:sz w:val="22"/>
                <w:szCs w:val="22"/>
              </w:rPr>
            </w:pPr>
          </w:p>
        </w:tc>
        <w:tc>
          <w:tcPr>
            <w:tcW w:w="2250" w:type="dxa"/>
          </w:tcPr>
          <w:p w14:paraId="4D0938D3" w14:textId="77777777" w:rsidR="003A00F4" w:rsidRPr="002D610D" w:rsidRDefault="003A00F4" w:rsidP="00D85DDD">
            <w:pPr>
              <w:jc w:val="center"/>
              <w:rPr>
                <w:sz w:val="22"/>
                <w:szCs w:val="22"/>
              </w:rPr>
            </w:pPr>
          </w:p>
        </w:tc>
      </w:tr>
      <w:tr w:rsidR="003A00F4" w:rsidRPr="002D1F32" w14:paraId="7445A565" w14:textId="77777777" w:rsidTr="00A82788">
        <w:tc>
          <w:tcPr>
            <w:tcW w:w="3960" w:type="dxa"/>
          </w:tcPr>
          <w:p w14:paraId="25A3CF58" w14:textId="77777777" w:rsidR="003A00F4" w:rsidRPr="002D610D" w:rsidRDefault="003A00F4" w:rsidP="00D85DDD">
            <w:pPr>
              <w:jc w:val="center"/>
              <w:rPr>
                <w:sz w:val="22"/>
                <w:szCs w:val="22"/>
              </w:rPr>
            </w:pPr>
          </w:p>
        </w:tc>
        <w:tc>
          <w:tcPr>
            <w:tcW w:w="3780" w:type="dxa"/>
          </w:tcPr>
          <w:p w14:paraId="18563804" w14:textId="77777777" w:rsidR="003A00F4" w:rsidRPr="002D610D" w:rsidRDefault="003A00F4" w:rsidP="00D85DDD">
            <w:pPr>
              <w:jc w:val="center"/>
              <w:rPr>
                <w:sz w:val="22"/>
                <w:szCs w:val="22"/>
              </w:rPr>
            </w:pPr>
          </w:p>
        </w:tc>
        <w:tc>
          <w:tcPr>
            <w:tcW w:w="2250" w:type="dxa"/>
          </w:tcPr>
          <w:p w14:paraId="3EAFAB26" w14:textId="77777777" w:rsidR="003A00F4" w:rsidRPr="002D610D" w:rsidRDefault="003A00F4" w:rsidP="00D85DDD">
            <w:pPr>
              <w:jc w:val="center"/>
              <w:rPr>
                <w:sz w:val="22"/>
                <w:szCs w:val="22"/>
              </w:rPr>
            </w:pPr>
          </w:p>
        </w:tc>
      </w:tr>
      <w:tr w:rsidR="003A00F4" w:rsidRPr="002D1F32" w14:paraId="64021EB9" w14:textId="77777777" w:rsidTr="00A82788">
        <w:tc>
          <w:tcPr>
            <w:tcW w:w="3960" w:type="dxa"/>
          </w:tcPr>
          <w:p w14:paraId="2EE716AB" w14:textId="77777777" w:rsidR="003A00F4" w:rsidRPr="002D610D" w:rsidRDefault="003A00F4" w:rsidP="00D85DDD">
            <w:pPr>
              <w:jc w:val="center"/>
              <w:rPr>
                <w:sz w:val="22"/>
                <w:szCs w:val="22"/>
              </w:rPr>
            </w:pPr>
          </w:p>
        </w:tc>
        <w:tc>
          <w:tcPr>
            <w:tcW w:w="3780" w:type="dxa"/>
          </w:tcPr>
          <w:p w14:paraId="725D6513" w14:textId="77777777" w:rsidR="003A00F4" w:rsidRPr="002D610D" w:rsidRDefault="003A00F4" w:rsidP="00D85DDD">
            <w:pPr>
              <w:jc w:val="center"/>
              <w:rPr>
                <w:sz w:val="22"/>
                <w:szCs w:val="22"/>
              </w:rPr>
            </w:pPr>
          </w:p>
        </w:tc>
        <w:tc>
          <w:tcPr>
            <w:tcW w:w="2250" w:type="dxa"/>
          </w:tcPr>
          <w:p w14:paraId="03FB8AA2" w14:textId="77777777" w:rsidR="003A00F4" w:rsidRPr="002D610D" w:rsidRDefault="003A00F4" w:rsidP="00D85DDD">
            <w:pPr>
              <w:jc w:val="center"/>
              <w:rPr>
                <w:sz w:val="22"/>
                <w:szCs w:val="22"/>
              </w:rPr>
            </w:pPr>
          </w:p>
        </w:tc>
      </w:tr>
      <w:tr w:rsidR="003A00F4" w:rsidRPr="002D1F32" w14:paraId="080E2716" w14:textId="77777777" w:rsidTr="00A82788">
        <w:tc>
          <w:tcPr>
            <w:tcW w:w="3960" w:type="dxa"/>
          </w:tcPr>
          <w:p w14:paraId="4061900D" w14:textId="77777777" w:rsidR="003A00F4" w:rsidRPr="002D610D" w:rsidRDefault="003A00F4" w:rsidP="00D85DDD">
            <w:pPr>
              <w:jc w:val="center"/>
            </w:pPr>
          </w:p>
        </w:tc>
        <w:tc>
          <w:tcPr>
            <w:tcW w:w="3780" w:type="dxa"/>
          </w:tcPr>
          <w:p w14:paraId="79E00B53" w14:textId="77777777" w:rsidR="003A00F4" w:rsidRPr="002D610D" w:rsidRDefault="003A00F4" w:rsidP="00D85DDD">
            <w:pPr>
              <w:jc w:val="center"/>
            </w:pPr>
          </w:p>
        </w:tc>
        <w:tc>
          <w:tcPr>
            <w:tcW w:w="2250" w:type="dxa"/>
          </w:tcPr>
          <w:p w14:paraId="231F6FBB" w14:textId="77777777" w:rsidR="003A00F4" w:rsidRPr="002D610D" w:rsidRDefault="003A00F4" w:rsidP="00D85DDD">
            <w:pPr>
              <w:jc w:val="center"/>
            </w:pPr>
          </w:p>
        </w:tc>
      </w:tr>
      <w:tr w:rsidR="003A00F4" w:rsidRPr="002D1F32" w14:paraId="2C162EC9" w14:textId="77777777" w:rsidTr="00A82788">
        <w:tc>
          <w:tcPr>
            <w:tcW w:w="3960" w:type="dxa"/>
          </w:tcPr>
          <w:p w14:paraId="21FE3BC7" w14:textId="77777777" w:rsidR="003A00F4" w:rsidRPr="002D610D" w:rsidRDefault="003A00F4" w:rsidP="00D85DDD">
            <w:pPr>
              <w:jc w:val="center"/>
            </w:pPr>
          </w:p>
        </w:tc>
        <w:tc>
          <w:tcPr>
            <w:tcW w:w="3780" w:type="dxa"/>
          </w:tcPr>
          <w:p w14:paraId="31481164" w14:textId="77777777" w:rsidR="003A00F4" w:rsidRPr="002D610D" w:rsidRDefault="003A00F4" w:rsidP="00D85DDD">
            <w:pPr>
              <w:jc w:val="center"/>
            </w:pPr>
          </w:p>
        </w:tc>
        <w:tc>
          <w:tcPr>
            <w:tcW w:w="2250" w:type="dxa"/>
          </w:tcPr>
          <w:p w14:paraId="34D009D6" w14:textId="77777777" w:rsidR="003A00F4" w:rsidRPr="002D610D" w:rsidRDefault="003A00F4" w:rsidP="00D85DDD">
            <w:pPr>
              <w:jc w:val="center"/>
            </w:pPr>
          </w:p>
        </w:tc>
      </w:tr>
      <w:tr w:rsidR="003A00F4" w:rsidRPr="002D1F32" w14:paraId="4209BA7D" w14:textId="77777777" w:rsidTr="00A82788">
        <w:tc>
          <w:tcPr>
            <w:tcW w:w="3960" w:type="dxa"/>
          </w:tcPr>
          <w:p w14:paraId="6A0D98E7" w14:textId="77777777" w:rsidR="003A00F4" w:rsidRPr="002D610D" w:rsidRDefault="003A00F4" w:rsidP="00D85DDD">
            <w:pPr>
              <w:jc w:val="center"/>
              <w:rPr>
                <w:sz w:val="22"/>
                <w:szCs w:val="22"/>
              </w:rPr>
            </w:pPr>
          </w:p>
        </w:tc>
        <w:tc>
          <w:tcPr>
            <w:tcW w:w="3780" w:type="dxa"/>
          </w:tcPr>
          <w:p w14:paraId="26AFC57D" w14:textId="77777777" w:rsidR="003A00F4" w:rsidRPr="002D610D" w:rsidRDefault="003A00F4" w:rsidP="00D85DDD">
            <w:pPr>
              <w:jc w:val="center"/>
              <w:rPr>
                <w:sz w:val="22"/>
                <w:szCs w:val="22"/>
              </w:rPr>
            </w:pPr>
          </w:p>
        </w:tc>
        <w:tc>
          <w:tcPr>
            <w:tcW w:w="2250" w:type="dxa"/>
          </w:tcPr>
          <w:p w14:paraId="403811A5" w14:textId="77777777" w:rsidR="003A00F4" w:rsidRPr="002D610D" w:rsidRDefault="003A00F4" w:rsidP="00D85DDD">
            <w:pPr>
              <w:jc w:val="center"/>
              <w:rPr>
                <w:sz w:val="22"/>
                <w:szCs w:val="22"/>
              </w:rPr>
            </w:pPr>
          </w:p>
        </w:tc>
      </w:tr>
      <w:tr w:rsidR="003A00F4" w:rsidRPr="002D1F32" w14:paraId="07147EFD" w14:textId="77777777" w:rsidTr="00A82788">
        <w:tc>
          <w:tcPr>
            <w:tcW w:w="3960" w:type="dxa"/>
          </w:tcPr>
          <w:p w14:paraId="0A441532" w14:textId="77777777" w:rsidR="003A00F4" w:rsidRPr="002D610D" w:rsidRDefault="003A00F4" w:rsidP="00D85DDD">
            <w:pPr>
              <w:jc w:val="center"/>
              <w:rPr>
                <w:sz w:val="22"/>
                <w:szCs w:val="22"/>
              </w:rPr>
            </w:pPr>
          </w:p>
        </w:tc>
        <w:tc>
          <w:tcPr>
            <w:tcW w:w="3780" w:type="dxa"/>
          </w:tcPr>
          <w:p w14:paraId="70EDD316" w14:textId="77777777" w:rsidR="003A00F4" w:rsidRPr="002D610D" w:rsidRDefault="003A00F4" w:rsidP="00D85DDD">
            <w:pPr>
              <w:jc w:val="center"/>
              <w:rPr>
                <w:sz w:val="22"/>
                <w:szCs w:val="22"/>
              </w:rPr>
            </w:pPr>
          </w:p>
        </w:tc>
        <w:tc>
          <w:tcPr>
            <w:tcW w:w="2250" w:type="dxa"/>
          </w:tcPr>
          <w:p w14:paraId="6EC7EE79" w14:textId="77777777" w:rsidR="003A00F4" w:rsidRPr="002D610D" w:rsidRDefault="003A00F4" w:rsidP="00D85DDD">
            <w:pPr>
              <w:jc w:val="center"/>
              <w:rPr>
                <w:sz w:val="22"/>
                <w:szCs w:val="22"/>
              </w:rPr>
            </w:pPr>
          </w:p>
        </w:tc>
      </w:tr>
      <w:tr w:rsidR="003A00F4" w:rsidRPr="002D1F32" w14:paraId="67C1E0CD" w14:textId="77777777" w:rsidTr="00A82788">
        <w:tc>
          <w:tcPr>
            <w:tcW w:w="3960" w:type="dxa"/>
          </w:tcPr>
          <w:p w14:paraId="38585A18" w14:textId="77777777" w:rsidR="003A00F4" w:rsidRPr="002D610D" w:rsidRDefault="003A00F4" w:rsidP="00D85DDD">
            <w:pPr>
              <w:spacing w:line="240" w:lineRule="auto"/>
              <w:jc w:val="center"/>
              <w:rPr>
                <w:sz w:val="22"/>
                <w:szCs w:val="22"/>
              </w:rPr>
            </w:pPr>
            <w:r w:rsidRPr="002D610D">
              <w:rPr>
                <w:sz w:val="22"/>
                <w:szCs w:val="22"/>
              </w:rPr>
              <w:t>Submit unified quarterly data report to the Authority</w:t>
            </w:r>
            <w:r w:rsidR="00145851">
              <w:rPr>
                <w:sz w:val="22"/>
                <w:szCs w:val="22"/>
              </w:rPr>
              <w:t>.</w:t>
            </w:r>
          </w:p>
        </w:tc>
        <w:tc>
          <w:tcPr>
            <w:tcW w:w="3780" w:type="dxa"/>
          </w:tcPr>
          <w:p w14:paraId="30852EAD" w14:textId="77777777" w:rsidR="003A00F4" w:rsidRPr="002D610D" w:rsidRDefault="003A00F4" w:rsidP="00D85DDD">
            <w:pPr>
              <w:spacing w:line="240" w:lineRule="auto"/>
              <w:jc w:val="center"/>
              <w:rPr>
                <w:sz w:val="22"/>
                <w:szCs w:val="22"/>
              </w:rPr>
            </w:pPr>
          </w:p>
        </w:tc>
        <w:tc>
          <w:tcPr>
            <w:tcW w:w="2250" w:type="dxa"/>
          </w:tcPr>
          <w:p w14:paraId="005C622B" w14:textId="77777777" w:rsidR="003A00F4" w:rsidRPr="002D610D" w:rsidRDefault="003A00F4" w:rsidP="00D85DDD">
            <w:pPr>
              <w:spacing w:line="240" w:lineRule="auto"/>
              <w:jc w:val="center"/>
              <w:rPr>
                <w:sz w:val="22"/>
                <w:szCs w:val="22"/>
              </w:rPr>
            </w:pPr>
            <w:r w:rsidRPr="002D610D">
              <w:rPr>
                <w:sz w:val="22"/>
                <w:szCs w:val="22"/>
              </w:rPr>
              <w:t>October 15, 2017</w:t>
            </w:r>
          </w:p>
          <w:p w14:paraId="732EAB63" w14:textId="77777777" w:rsidR="003A00F4" w:rsidRDefault="003A00F4" w:rsidP="00D85DDD">
            <w:pPr>
              <w:spacing w:line="240" w:lineRule="auto"/>
              <w:jc w:val="center"/>
              <w:rPr>
                <w:sz w:val="22"/>
                <w:szCs w:val="22"/>
              </w:rPr>
            </w:pPr>
            <w:r w:rsidRPr="002D610D">
              <w:rPr>
                <w:sz w:val="22"/>
                <w:szCs w:val="22"/>
              </w:rPr>
              <w:t>January 15, 2018</w:t>
            </w:r>
          </w:p>
          <w:p w14:paraId="6071F5C4" w14:textId="77777777" w:rsidR="003A00F4" w:rsidRPr="002D610D" w:rsidRDefault="003A00F4" w:rsidP="003A00F4">
            <w:pPr>
              <w:spacing w:line="240" w:lineRule="auto"/>
              <w:jc w:val="center"/>
              <w:rPr>
                <w:sz w:val="22"/>
                <w:szCs w:val="22"/>
              </w:rPr>
            </w:pPr>
            <w:r>
              <w:rPr>
                <w:sz w:val="22"/>
                <w:szCs w:val="22"/>
              </w:rPr>
              <w:t>April 15, 2018</w:t>
            </w:r>
          </w:p>
          <w:p w14:paraId="0EEE51B9" w14:textId="77777777" w:rsidR="003A00F4" w:rsidRPr="002D610D" w:rsidRDefault="003A00F4" w:rsidP="003A00F4">
            <w:pPr>
              <w:spacing w:line="240" w:lineRule="auto"/>
              <w:jc w:val="center"/>
              <w:rPr>
                <w:sz w:val="22"/>
                <w:szCs w:val="22"/>
              </w:rPr>
            </w:pPr>
            <w:r>
              <w:rPr>
                <w:sz w:val="22"/>
                <w:szCs w:val="22"/>
              </w:rPr>
              <w:t>July 15, 2018</w:t>
            </w:r>
          </w:p>
        </w:tc>
      </w:tr>
      <w:tr w:rsidR="00A82788" w:rsidRPr="002D1F32" w14:paraId="51BCB832" w14:textId="77777777" w:rsidTr="00A82788">
        <w:tc>
          <w:tcPr>
            <w:tcW w:w="3960" w:type="dxa"/>
            <w:vAlign w:val="center"/>
          </w:tcPr>
          <w:p w14:paraId="13D9F3F7" w14:textId="77777777" w:rsidR="00A82788" w:rsidRPr="00A82788" w:rsidRDefault="00A82788" w:rsidP="00A82788">
            <w:pPr>
              <w:pStyle w:val="BodyText"/>
              <w:rPr>
                <w:rFonts w:ascii="Times New Roman" w:hAnsi="Times New Roman"/>
                <w:b w:val="0"/>
              </w:rPr>
            </w:pPr>
            <w:r w:rsidRPr="00A82788">
              <w:rPr>
                <w:rFonts w:ascii="Times New Roman" w:hAnsi="Times New Roman"/>
                <w:b w:val="0"/>
              </w:rPr>
              <w:t xml:space="preserve">Complete BJA PMT reports through </w:t>
            </w:r>
            <w:hyperlink r:id="rId9" w:history="1">
              <w:r w:rsidRPr="00A82788">
                <w:rPr>
                  <w:rStyle w:val="Hyperlink"/>
                  <w:rFonts w:ascii="Times New Roman" w:hAnsi="Times New Roman"/>
                  <w:b w:val="0"/>
                </w:rPr>
                <w:t>https://bjapmt.ojp.gov</w:t>
              </w:r>
            </w:hyperlink>
            <w:r w:rsidR="00145851">
              <w:rPr>
                <w:rStyle w:val="Hyperlink"/>
                <w:rFonts w:ascii="Times New Roman" w:hAnsi="Times New Roman"/>
                <w:b w:val="0"/>
              </w:rPr>
              <w:t>.</w:t>
            </w:r>
          </w:p>
        </w:tc>
        <w:tc>
          <w:tcPr>
            <w:tcW w:w="3780" w:type="dxa"/>
          </w:tcPr>
          <w:p w14:paraId="2B70F5E4" w14:textId="77777777" w:rsidR="00A82788" w:rsidRDefault="00A82788" w:rsidP="00A82788">
            <w:pPr>
              <w:pStyle w:val="BodyText"/>
              <w:rPr>
                <w:rFonts w:ascii="Times New Roman" w:hAnsi="Times New Roman"/>
              </w:rPr>
            </w:pPr>
          </w:p>
        </w:tc>
        <w:tc>
          <w:tcPr>
            <w:tcW w:w="2250" w:type="dxa"/>
          </w:tcPr>
          <w:p w14:paraId="2795F748" w14:textId="77777777" w:rsidR="00A82788" w:rsidRDefault="00A82788" w:rsidP="00A82788">
            <w:pPr>
              <w:pStyle w:val="BodyText"/>
              <w:rPr>
                <w:rFonts w:ascii="Times New Roman" w:hAnsi="Times New Roman"/>
                <w:b w:val="0"/>
              </w:rPr>
            </w:pPr>
            <w:r w:rsidRPr="00A82788">
              <w:rPr>
                <w:rFonts w:ascii="Times New Roman" w:hAnsi="Times New Roman"/>
                <w:b w:val="0"/>
              </w:rPr>
              <w:t>October 15, 2017</w:t>
            </w:r>
          </w:p>
          <w:p w14:paraId="3F3C5BA0" w14:textId="77777777" w:rsidR="00A82788" w:rsidRPr="00A82788" w:rsidRDefault="00A82788" w:rsidP="00A82788">
            <w:pPr>
              <w:pStyle w:val="BodyText"/>
              <w:rPr>
                <w:rFonts w:ascii="Times New Roman" w:hAnsi="Times New Roman"/>
                <w:b w:val="0"/>
              </w:rPr>
            </w:pPr>
          </w:p>
          <w:p w14:paraId="0993D422" w14:textId="77777777" w:rsidR="00A82788" w:rsidRDefault="00A82788" w:rsidP="00A82788">
            <w:pPr>
              <w:pStyle w:val="BodyText"/>
              <w:rPr>
                <w:rFonts w:ascii="Times New Roman" w:hAnsi="Times New Roman"/>
                <w:b w:val="0"/>
              </w:rPr>
            </w:pPr>
            <w:r w:rsidRPr="00A82788">
              <w:rPr>
                <w:rFonts w:ascii="Times New Roman" w:hAnsi="Times New Roman"/>
                <w:b w:val="0"/>
              </w:rPr>
              <w:t>January 15, 2018</w:t>
            </w:r>
          </w:p>
          <w:p w14:paraId="073DC903" w14:textId="77777777" w:rsidR="00A82788" w:rsidRPr="00A82788" w:rsidRDefault="00A82788" w:rsidP="00A82788">
            <w:pPr>
              <w:pStyle w:val="BodyText"/>
              <w:rPr>
                <w:rFonts w:ascii="Times New Roman" w:hAnsi="Times New Roman"/>
                <w:b w:val="0"/>
              </w:rPr>
            </w:pPr>
          </w:p>
          <w:p w14:paraId="68553574" w14:textId="77777777" w:rsidR="00A82788" w:rsidRDefault="00A82788" w:rsidP="00A82788">
            <w:pPr>
              <w:pStyle w:val="BodyText"/>
              <w:rPr>
                <w:rFonts w:ascii="Times New Roman" w:hAnsi="Times New Roman"/>
                <w:b w:val="0"/>
              </w:rPr>
            </w:pPr>
            <w:r w:rsidRPr="00A82788">
              <w:rPr>
                <w:rFonts w:ascii="Times New Roman" w:hAnsi="Times New Roman"/>
                <w:b w:val="0"/>
              </w:rPr>
              <w:t>April 15, 2018</w:t>
            </w:r>
          </w:p>
          <w:p w14:paraId="27F09A47" w14:textId="77777777" w:rsidR="00A82788" w:rsidRPr="00A82788" w:rsidRDefault="00A82788" w:rsidP="00A82788">
            <w:pPr>
              <w:pStyle w:val="BodyText"/>
              <w:rPr>
                <w:rFonts w:ascii="Times New Roman" w:hAnsi="Times New Roman"/>
                <w:b w:val="0"/>
              </w:rPr>
            </w:pPr>
          </w:p>
          <w:p w14:paraId="545B684A" w14:textId="77777777" w:rsidR="00A82788" w:rsidRDefault="00A82788" w:rsidP="00A82788">
            <w:pPr>
              <w:pStyle w:val="BodyText"/>
              <w:rPr>
                <w:rFonts w:ascii="Times New Roman" w:hAnsi="Times New Roman"/>
              </w:rPr>
            </w:pPr>
            <w:r w:rsidRPr="00A82788">
              <w:rPr>
                <w:rFonts w:ascii="Times New Roman" w:hAnsi="Times New Roman"/>
                <w:b w:val="0"/>
              </w:rPr>
              <w:t>July 15, 2018</w:t>
            </w:r>
          </w:p>
        </w:tc>
      </w:tr>
      <w:tr w:rsidR="003A00F4" w:rsidRPr="002D1F32" w14:paraId="3B7EB11F" w14:textId="77777777" w:rsidTr="00A82788">
        <w:tc>
          <w:tcPr>
            <w:tcW w:w="3960" w:type="dxa"/>
          </w:tcPr>
          <w:p w14:paraId="4FF343C9" w14:textId="77777777" w:rsidR="003A00F4" w:rsidRPr="002D610D" w:rsidRDefault="003A00F4" w:rsidP="00D85DDD">
            <w:pPr>
              <w:spacing w:line="240" w:lineRule="auto"/>
              <w:jc w:val="center"/>
              <w:rPr>
                <w:sz w:val="22"/>
                <w:szCs w:val="22"/>
              </w:rPr>
            </w:pPr>
            <w:r w:rsidRPr="002D610D">
              <w:rPr>
                <w:sz w:val="22"/>
                <w:szCs w:val="22"/>
              </w:rPr>
              <w:t>Submit quarterly fiscal reports to the Authority</w:t>
            </w:r>
            <w:r w:rsidR="00145851">
              <w:rPr>
                <w:sz w:val="22"/>
                <w:szCs w:val="22"/>
              </w:rPr>
              <w:t>.</w:t>
            </w:r>
          </w:p>
        </w:tc>
        <w:tc>
          <w:tcPr>
            <w:tcW w:w="3780" w:type="dxa"/>
          </w:tcPr>
          <w:p w14:paraId="427C45E5" w14:textId="77777777" w:rsidR="003A00F4" w:rsidRPr="002D610D" w:rsidRDefault="003A00F4" w:rsidP="00D85DDD">
            <w:pPr>
              <w:spacing w:line="240" w:lineRule="auto"/>
              <w:jc w:val="center"/>
              <w:rPr>
                <w:sz w:val="22"/>
                <w:szCs w:val="22"/>
              </w:rPr>
            </w:pPr>
          </w:p>
        </w:tc>
        <w:tc>
          <w:tcPr>
            <w:tcW w:w="2250" w:type="dxa"/>
          </w:tcPr>
          <w:p w14:paraId="34922DCC" w14:textId="77777777" w:rsidR="003A00F4" w:rsidRPr="002D610D" w:rsidRDefault="003A00F4" w:rsidP="003A00F4">
            <w:pPr>
              <w:spacing w:line="240" w:lineRule="auto"/>
              <w:jc w:val="center"/>
              <w:rPr>
                <w:sz w:val="22"/>
                <w:szCs w:val="22"/>
              </w:rPr>
            </w:pPr>
            <w:r w:rsidRPr="002D610D">
              <w:rPr>
                <w:sz w:val="22"/>
                <w:szCs w:val="22"/>
              </w:rPr>
              <w:t>October 15, 2017</w:t>
            </w:r>
          </w:p>
          <w:p w14:paraId="66F3A926" w14:textId="77777777" w:rsidR="003A00F4" w:rsidRDefault="003A00F4" w:rsidP="003A00F4">
            <w:pPr>
              <w:spacing w:line="240" w:lineRule="auto"/>
              <w:jc w:val="center"/>
              <w:rPr>
                <w:sz w:val="22"/>
                <w:szCs w:val="22"/>
              </w:rPr>
            </w:pPr>
            <w:r w:rsidRPr="002D610D">
              <w:rPr>
                <w:sz w:val="22"/>
                <w:szCs w:val="22"/>
              </w:rPr>
              <w:t>January 15, 2018</w:t>
            </w:r>
          </w:p>
          <w:p w14:paraId="2CACFFEE" w14:textId="77777777" w:rsidR="003A00F4" w:rsidRPr="002D610D" w:rsidRDefault="003A00F4" w:rsidP="003A00F4">
            <w:pPr>
              <w:spacing w:line="240" w:lineRule="auto"/>
              <w:jc w:val="center"/>
              <w:rPr>
                <w:sz w:val="22"/>
                <w:szCs w:val="22"/>
              </w:rPr>
            </w:pPr>
            <w:r>
              <w:rPr>
                <w:sz w:val="22"/>
                <w:szCs w:val="22"/>
              </w:rPr>
              <w:t>April 15, 2018</w:t>
            </w:r>
          </w:p>
          <w:p w14:paraId="03E3213C" w14:textId="77777777" w:rsidR="003A00F4" w:rsidRPr="002D610D" w:rsidRDefault="003A00F4" w:rsidP="003A00F4">
            <w:pPr>
              <w:spacing w:line="240" w:lineRule="auto"/>
              <w:jc w:val="center"/>
              <w:rPr>
                <w:sz w:val="22"/>
                <w:szCs w:val="22"/>
              </w:rPr>
            </w:pPr>
            <w:r>
              <w:rPr>
                <w:sz w:val="22"/>
                <w:szCs w:val="22"/>
              </w:rPr>
              <w:t>July 15, 2018</w:t>
            </w:r>
            <w:r w:rsidRPr="002D610D">
              <w:rPr>
                <w:sz w:val="22"/>
                <w:szCs w:val="22"/>
              </w:rPr>
              <w:t xml:space="preserve"> </w:t>
            </w:r>
          </w:p>
        </w:tc>
      </w:tr>
    </w:tbl>
    <w:p w14:paraId="065DC031" w14:textId="77777777" w:rsidR="008B09D2" w:rsidRDefault="008B09D2" w:rsidP="00387BE8">
      <w:pPr>
        <w:pStyle w:val="BodyText"/>
        <w:spacing w:line="360" w:lineRule="auto"/>
        <w:jc w:val="left"/>
        <w:rPr>
          <w:rFonts w:ascii="Times New Roman" w:hAnsi="Times New Roman"/>
          <w:b w:val="0"/>
          <w:bCs/>
          <w:u w:val="single"/>
        </w:rPr>
      </w:pPr>
    </w:p>
    <w:p w14:paraId="55A2C7AE" w14:textId="77777777" w:rsidR="00387BE8" w:rsidRPr="00A82788" w:rsidRDefault="00387BE8" w:rsidP="00A82788">
      <w:pPr>
        <w:pStyle w:val="ListParagraph"/>
        <w:numPr>
          <w:ilvl w:val="0"/>
          <w:numId w:val="18"/>
        </w:numPr>
        <w:spacing w:after="0"/>
        <w:rPr>
          <w:rFonts w:ascii="Times New Roman" w:eastAsia="Times New Roman" w:hAnsi="Times New Roman" w:cs="Times New Roman"/>
          <w:sz w:val="24"/>
          <w:szCs w:val="24"/>
        </w:rPr>
      </w:pPr>
      <w:r w:rsidRPr="00A82788">
        <w:rPr>
          <w:rFonts w:ascii="Times New Roman" w:eastAsia="Times New Roman" w:hAnsi="Times New Roman" w:cs="Times New Roman"/>
          <w:sz w:val="24"/>
          <w:szCs w:val="24"/>
        </w:rPr>
        <w:t xml:space="preserve">Please describe </w:t>
      </w:r>
      <w:r w:rsidR="00CF314E" w:rsidRPr="00A82788">
        <w:rPr>
          <w:rFonts w:ascii="Times New Roman" w:eastAsia="Times New Roman" w:hAnsi="Times New Roman" w:cs="Times New Roman"/>
          <w:sz w:val="24"/>
          <w:szCs w:val="24"/>
        </w:rPr>
        <w:t>the program to be funded, discussing each of the steps that will be necessary to build and operate the program</w:t>
      </w:r>
      <w:r w:rsidR="00FD7A71" w:rsidRPr="00A82788">
        <w:rPr>
          <w:rFonts w:ascii="Times New Roman" w:eastAsia="Times New Roman" w:hAnsi="Times New Roman" w:cs="Times New Roman"/>
          <w:sz w:val="24"/>
          <w:szCs w:val="24"/>
        </w:rPr>
        <w:t>.</w:t>
      </w:r>
    </w:p>
    <w:p w14:paraId="60D33AAC" w14:textId="77777777" w:rsidR="00387BE8" w:rsidRPr="00A82788" w:rsidRDefault="00387BE8" w:rsidP="00A82788">
      <w:pPr>
        <w:pStyle w:val="ListParagraph"/>
        <w:spacing w:after="0"/>
        <w:rPr>
          <w:rFonts w:ascii="Times New Roman" w:eastAsia="Times New Roman" w:hAnsi="Times New Roman" w:cs="Times New Roman"/>
          <w:sz w:val="24"/>
          <w:szCs w:val="24"/>
        </w:rPr>
      </w:pPr>
    </w:p>
    <w:p w14:paraId="227EB7DF" w14:textId="77777777" w:rsidR="00E02DEB" w:rsidRDefault="00CF314E" w:rsidP="00A82788">
      <w:pPr>
        <w:pStyle w:val="ListParagraph"/>
        <w:numPr>
          <w:ilvl w:val="0"/>
          <w:numId w:val="18"/>
        </w:numPr>
        <w:spacing w:after="0"/>
        <w:rPr>
          <w:rFonts w:ascii="Times New Roman" w:eastAsia="Times New Roman" w:hAnsi="Times New Roman" w:cs="Times New Roman"/>
          <w:sz w:val="24"/>
          <w:szCs w:val="24"/>
        </w:rPr>
      </w:pPr>
      <w:r w:rsidRPr="00A82788">
        <w:rPr>
          <w:rFonts w:ascii="Times New Roman" w:eastAsia="Times New Roman" w:hAnsi="Times New Roman" w:cs="Times New Roman"/>
          <w:sz w:val="24"/>
          <w:szCs w:val="24"/>
        </w:rPr>
        <w:t xml:space="preserve">Please detail which components of the program will be supported through JAG funding and how other program components will be supported.  </w:t>
      </w:r>
    </w:p>
    <w:p w14:paraId="7260A240" w14:textId="77777777" w:rsidR="00A82788" w:rsidRPr="00A82788" w:rsidRDefault="00A82788" w:rsidP="00A82788">
      <w:pPr>
        <w:pStyle w:val="ListParagraph"/>
        <w:rPr>
          <w:rFonts w:ascii="Times New Roman" w:eastAsia="Times New Roman" w:hAnsi="Times New Roman" w:cs="Times New Roman"/>
          <w:sz w:val="24"/>
          <w:szCs w:val="24"/>
        </w:rPr>
      </w:pPr>
    </w:p>
    <w:p w14:paraId="003D72F5" w14:textId="09D380E6" w:rsidR="002D1F32" w:rsidRPr="00A82788" w:rsidRDefault="00CF314E" w:rsidP="00A82788">
      <w:pPr>
        <w:pStyle w:val="ListParagraph"/>
        <w:numPr>
          <w:ilvl w:val="0"/>
          <w:numId w:val="18"/>
        </w:numPr>
        <w:spacing w:after="0"/>
        <w:rPr>
          <w:rFonts w:ascii="Times New Roman" w:eastAsia="Times New Roman" w:hAnsi="Times New Roman" w:cs="Times New Roman"/>
          <w:sz w:val="24"/>
          <w:szCs w:val="24"/>
        </w:rPr>
      </w:pPr>
      <w:r w:rsidRPr="00A82788">
        <w:rPr>
          <w:rFonts w:ascii="Times New Roman" w:eastAsia="Times New Roman" w:hAnsi="Times New Roman" w:cs="Times New Roman"/>
          <w:sz w:val="24"/>
          <w:szCs w:val="24"/>
        </w:rPr>
        <w:t xml:space="preserve">Please describe how the proposed program meets the program requirements outlined </w:t>
      </w:r>
      <w:r w:rsidR="0048007E">
        <w:rPr>
          <w:rFonts w:ascii="Times New Roman" w:eastAsia="Times New Roman" w:hAnsi="Times New Roman" w:cs="Times New Roman"/>
          <w:sz w:val="24"/>
          <w:szCs w:val="24"/>
        </w:rPr>
        <w:t>o</w:t>
      </w:r>
      <w:r w:rsidRPr="00A82788">
        <w:rPr>
          <w:rFonts w:ascii="Times New Roman" w:eastAsia="Times New Roman" w:hAnsi="Times New Roman" w:cs="Times New Roman"/>
          <w:sz w:val="24"/>
          <w:szCs w:val="24"/>
        </w:rPr>
        <w:t>n</w:t>
      </w:r>
      <w:r w:rsidR="0048007E">
        <w:rPr>
          <w:rFonts w:ascii="Times New Roman" w:eastAsia="Times New Roman" w:hAnsi="Times New Roman" w:cs="Times New Roman"/>
          <w:sz w:val="24"/>
          <w:szCs w:val="24"/>
        </w:rPr>
        <w:t xml:space="preserve"> page </w:t>
      </w:r>
      <w:r w:rsidR="00035203">
        <w:rPr>
          <w:rFonts w:ascii="Times New Roman" w:eastAsia="Times New Roman" w:hAnsi="Times New Roman" w:cs="Times New Roman"/>
          <w:sz w:val="24"/>
          <w:szCs w:val="24"/>
        </w:rPr>
        <w:t>four</w:t>
      </w:r>
      <w:r w:rsidR="0048007E">
        <w:rPr>
          <w:rFonts w:ascii="Times New Roman" w:eastAsia="Times New Roman" w:hAnsi="Times New Roman" w:cs="Times New Roman"/>
          <w:sz w:val="24"/>
          <w:szCs w:val="24"/>
        </w:rPr>
        <w:t xml:space="preserve"> of </w:t>
      </w:r>
      <w:r w:rsidRPr="00A82788">
        <w:rPr>
          <w:rFonts w:ascii="Times New Roman" w:eastAsia="Times New Roman" w:hAnsi="Times New Roman" w:cs="Times New Roman"/>
          <w:sz w:val="24"/>
          <w:szCs w:val="24"/>
        </w:rPr>
        <w:t>the NOFO</w:t>
      </w:r>
      <w:r w:rsidR="0048007E">
        <w:rPr>
          <w:rFonts w:ascii="Times New Roman" w:eastAsia="Times New Roman" w:hAnsi="Times New Roman" w:cs="Times New Roman"/>
          <w:sz w:val="24"/>
          <w:szCs w:val="24"/>
        </w:rPr>
        <w:t>,</w:t>
      </w:r>
      <w:r w:rsidRPr="00A82788">
        <w:rPr>
          <w:rFonts w:ascii="Times New Roman" w:eastAsia="Times New Roman" w:hAnsi="Times New Roman" w:cs="Times New Roman"/>
          <w:sz w:val="24"/>
          <w:szCs w:val="24"/>
        </w:rPr>
        <w:t xml:space="preserve"> and addresses best practices described in the resource materials.</w:t>
      </w:r>
    </w:p>
    <w:p w14:paraId="506FBE4D" w14:textId="77777777" w:rsidR="002D610D" w:rsidRDefault="002D610D">
      <w:pPr>
        <w:spacing w:after="160" w:line="259" w:lineRule="auto"/>
        <w:rPr>
          <w:rFonts w:ascii="Times New Roman" w:hAnsi="Times New Roman" w:cs="Times New Roman"/>
          <w:b/>
          <w:sz w:val="24"/>
          <w:szCs w:val="24"/>
        </w:rPr>
      </w:pPr>
    </w:p>
    <w:p w14:paraId="69E46AA3" w14:textId="77777777" w:rsidR="00FD7A71" w:rsidRPr="002D1F32" w:rsidRDefault="00FD7A71" w:rsidP="00FD7A71">
      <w:pPr>
        <w:spacing w:line="360" w:lineRule="auto"/>
        <w:rPr>
          <w:rFonts w:ascii="Times New Roman" w:hAnsi="Times New Roman" w:cs="Times New Roman"/>
          <w:b/>
          <w:sz w:val="24"/>
          <w:szCs w:val="24"/>
        </w:rPr>
      </w:pPr>
      <w:r w:rsidRPr="002D1F32">
        <w:rPr>
          <w:rFonts w:ascii="Times New Roman" w:hAnsi="Times New Roman" w:cs="Times New Roman"/>
          <w:b/>
          <w:sz w:val="24"/>
          <w:szCs w:val="24"/>
        </w:rPr>
        <w:t>Goals, Objectives and Performance Indicators</w:t>
      </w:r>
    </w:p>
    <w:p w14:paraId="7ADBCF32" w14:textId="29735E95" w:rsidR="00FD7A71" w:rsidRPr="00426CF7" w:rsidRDefault="00FD7A71" w:rsidP="000D2656">
      <w:pPr>
        <w:pStyle w:val="BodyText"/>
        <w:numPr>
          <w:ilvl w:val="0"/>
          <w:numId w:val="18"/>
        </w:numPr>
        <w:jc w:val="both"/>
        <w:rPr>
          <w:rFonts w:ascii="Times New Roman" w:hAnsi="Times New Roman"/>
          <w:b w:val="0"/>
        </w:rPr>
      </w:pPr>
      <w:r w:rsidRPr="00426CF7">
        <w:rPr>
          <w:rFonts w:ascii="Times New Roman" w:hAnsi="Times New Roman"/>
          <w:b w:val="0"/>
        </w:rPr>
        <w:t xml:space="preserve">Projects funded through the Authority set goals and objectives that serve as </w:t>
      </w:r>
      <w:r w:rsidR="00145851" w:rsidRPr="00426CF7">
        <w:rPr>
          <w:rFonts w:ascii="Times New Roman" w:hAnsi="Times New Roman"/>
          <w:b w:val="0"/>
        </w:rPr>
        <w:t xml:space="preserve">performance </w:t>
      </w:r>
      <w:r w:rsidRPr="00426CF7">
        <w:rPr>
          <w:rFonts w:ascii="Times New Roman" w:hAnsi="Times New Roman"/>
          <w:b w:val="0"/>
        </w:rPr>
        <w:t xml:space="preserve">benchmarks. These objectives are used to develop the data reports that are submitted to the Authority each quarter to determine project performance. </w:t>
      </w:r>
    </w:p>
    <w:p w14:paraId="5DA8A527" w14:textId="77777777" w:rsidR="00FD7A71" w:rsidRPr="00426CF7" w:rsidRDefault="00FD7A71" w:rsidP="00FD7A71">
      <w:pPr>
        <w:pStyle w:val="BodyText"/>
        <w:jc w:val="both"/>
        <w:rPr>
          <w:rFonts w:ascii="Times New Roman" w:hAnsi="Times New Roman"/>
          <w:b w:val="0"/>
        </w:rPr>
      </w:pPr>
    </w:p>
    <w:p w14:paraId="39A317EB" w14:textId="00281031" w:rsidR="00CE5398" w:rsidRPr="00426CF7" w:rsidRDefault="00CE5398" w:rsidP="00FD7A71">
      <w:pPr>
        <w:pStyle w:val="BodyText"/>
        <w:jc w:val="left"/>
        <w:rPr>
          <w:rFonts w:ascii="Times New Roman" w:hAnsi="Times New Roman"/>
          <w:b w:val="0"/>
        </w:rPr>
      </w:pPr>
      <w:r w:rsidRPr="00426CF7">
        <w:rPr>
          <w:rFonts w:ascii="Times New Roman" w:hAnsi="Times New Roman"/>
          <w:b w:val="0"/>
        </w:rPr>
        <w:t xml:space="preserve">Agencies may propose implementing a Deflection program, or Diversion program, or both. </w:t>
      </w:r>
    </w:p>
    <w:p w14:paraId="29D4A9E7" w14:textId="4F070100" w:rsidR="00FD7A71" w:rsidRPr="00426CF7" w:rsidRDefault="00FD7A71" w:rsidP="00FD7A71">
      <w:pPr>
        <w:pStyle w:val="BodyText"/>
        <w:jc w:val="left"/>
        <w:rPr>
          <w:rFonts w:ascii="Times New Roman" w:hAnsi="Times New Roman"/>
          <w:b w:val="0"/>
        </w:rPr>
      </w:pPr>
      <w:r w:rsidRPr="00426CF7">
        <w:rPr>
          <w:rFonts w:ascii="Times New Roman" w:hAnsi="Times New Roman"/>
          <w:b w:val="0"/>
        </w:rPr>
        <w:t>Complete chart</w:t>
      </w:r>
      <w:r w:rsidR="00CE5398" w:rsidRPr="00426CF7">
        <w:rPr>
          <w:rFonts w:ascii="Times New Roman" w:hAnsi="Times New Roman"/>
          <w:b w:val="0"/>
        </w:rPr>
        <w:t>(s)</w:t>
      </w:r>
      <w:r w:rsidRPr="00426CF7">
        <w:rPr>
          <w:rFonts w:ascii="Times New Roman" w:hAnsi="Times New Roman"/>
          <w:b w:val="0"/>
        </w:rPr>
        <w:t xml:space="preserve"> below </w:t>
      </w:r>
      <w:r w:rsidR="00CE5398" w:rsidRPr="00426CF7">
        <w:rPr>
          <w:rFonts w:ascii="Times New Roman" w:hAnsi="Times New Roman"/>
          <w:b w:val="0"/>
        </w:rPr>
        <w:t xml:space="preserve">for the program(s) proposed for funding </w:t>
      </w:r>
      <w:r w:rsidRPr="00426CF7">
        <w:rPr>
          <w:rFonts w:ascii="Times New Roman" w:hAnsi="Times New Roman"/>
          <w:b w:val="0"/>
        </w:rPr>
        <w:t xml:space="preserve">by filling in the information marked with XX. </w:t>
      </w:r>
      <w:r w:rsidR="00A20FEF" w:rsidRPr="00426CF7">
        <w:rPr>
          <w:rFonts w:ascii="Times New Roman" w:hAnsi="Times New Roman"/>
          <w:b w:val="0"/>
          <w:bCs/>
        </w:rPr>
        <w:t>Additional objectives may be added as deemed appropriate for the program, however, they must be measurable and within the scope and goal of the program</w:t>
      </w:r>
      <w:r w:rsidRPr="00426CF7">
        <w:rPr>
          <w:rFonts w:ascii="Times New Roman" w:hAnsi="Times New Roman"/>
          <w:b w:val="0"/>
        </w:rPr>
        <w:t xml:space="preserve">  </w:t>
      </w:r>
    </w:p>
    <w:p w14:paraId="5E86C980" w14:textId="77777777" w:rsidR="00FD7A71" w:rsidRPr="00426CF7" w:rsidRDefault="00FD7A71" w:rsidP="00FD7A71">
      <w:pPr>
        <w:pStyle w:val="BodyText"/>
        <w:jc w:val="left"/>
        <w:rPr>
          <w:rFonts w:ascii="Times New Roman" w:hAnsi="Times New Roman"/>
          <w:b w:val="0"/>
        </w:rPr>
      </w:pPr>
    </w:p>
    <w:p w14:paraId="73ED1162" w14:textId="09C5BF17" w:rsidR="00FD7A71" w:rsidRPr="00426CF7" w:rsidRDefault="00FD7A71" w:rsidP="00FD7A71">
      <w:pPr>
        <w:pStyle w:val="BodyText"/>
        <w:jc w:val="left"/>
        <w:rPr>
          <w:rStyle w:val="Hyperlink"/>
          <w:rFonts w:ascii="Times New Roman" w:hAnsi="Times New Roman"/>
          <w:b w:val="0"/>
        </w:rPr>
      </w:pPr>
      <w:r w:rsidRPr="00426CF7">
        <w:rPr>
          <w:rFonts w:ascii="Times New Roman" w:hAnsi="Times New Roman"/>
          <w:b w:val="0"/>
        </w:rPr>
        <w:t>More information on goals, objectives</w:t>
      </w:r>
      <w:r w:rsidR="00A20FEF" w:rsidRPr="00426CF7">
        <w:rPr>
          <w:rFonts w:ascii="Times New Roman" w:hAnsi="Times New Roman"/>
          <w:b w:val="0"/>
        </w:rPr>
        <w:t>,</w:t>
      </w:r>
      <w:r w:rsidRPr="00426CF7">
        <w:rPr>
          <w:rFonts w:ascii="Times New Roman" w:hAnsi="Times New Roman"/>
          <w:b w:val="0"/>
        </w:rPr>
        <w:t xml:space="preserve"> and performance measures is available on the Authority website at: </w:t>
      </w:r>
      <w:hyperlink r:id="rId10" w:history="1">
        <w:r w:rsidRPr="00426CF7">
          <w:rPr>
            <w:rStyle w:val="Hyperlink"/>
            <w:rFonts w:ascii="Times New Roman" w:hAnsi="Times New Roman"/>
            <w:b w:val="0"/>
          </w:rPr>
          <w:t>http://www.icjia.state.il.us/assets/pdf/FSGU/Goals_Objectives_and_Performance_Measures_2012.pdf</w:t>
        </w:r>
      </w:hyperlink>
    </w:p>
    <w:p w14:paraId="52CB39AB" w14:textId="77777777" w:rsidR="00F17104" w:rsidRPr="00426CF7" w:rsidRDefault="00F17104" w:rsidP="00FD7A71">
      <w:pPr>
        <w:pStyle w:val="BodyText"/>
        <w:jc w:val="left"/>
        <w:rPr>
          <w:rStyle w:val="Hyperlink"/>
          <w:rFonts w:ascii="Times New Roman" w:hAnsi="Times New Roman"/>
          <w:b w:val="0"/>
        </w:rPr>
      </w:pPr>
    </w:p>
    <w:p w14:paraId="369D7CD8" w14:textId="77777777" w:rsidR="00F17104" w:rsidRPr="00426CF7" w:rsidRDefault="00F17104" w:rsidP="00F17104">
      <w:pPr>
        <w:widowControl w:val="0"/>
        <w:spacing w:after="0" w:line="259" w:lineRule="auto"/>
        <w:rPr>
          <w:rFonts w:ascii="Times New Roman" w:eastAsia="Calibri" w:hAnsi="Times New Roman" w:cs="Times New Roman"/>
          <w:spacing w:val="-5"/>
          <w:sz w:val="24"/>
          <w:szCs w:val="24"/>
        </w:rPr>
      </w:pPr>
      <w:r w:rsidRPr="00426CF7">
        <w:rPr>
          <w:rFonts w:ascii="Times New Roman" w:eastAsia="Calibri" w:hAnsi="Times New Roman" w:cs="Times New Roman"/>
          <w:bCs/>
          <w:spacing w:val="-5"/>
          <w:sz w:val="24"/>
          <w:szCs w:val="24"/>
        </w:rPr>
        <w:t>Additional objectives may be added as deemed appropriate for the program, however, they must be measurable and within the scope and goal of the program.</w:t>
      </w:r>
    </w:p>
    <w:p w14:paraId="39C6C92C" w14:textId="77777777" w:rsidR="00A20FEF" w:rsidRDefault="00A20FEF" w:rsidP="00FD7A71">
      <w:pPr>
        <w:pStyle w:val="BodyText"/>
        <w:jc w:val="left"/>
        <w:rPr>
          <w:rStyle w:val="Hyperlink"/>
          <w:rFonts w:ascii="Times New Roman" w:hAnsi="Times New Roman"/>
          <w:b w:val="0"/>
          <w:i/>
        </w:rPr>
      </w:pPr>
    </w:p>
    <w:p w14:paraId="4C9CCE27" w14:textId="77777777" w:rsidR="00F17104" w:rsidRDefault="00F17104" w:rsidP="00FD7A71">
      <w:pPr>
        <w:pStyle w:val="BodyText"/>
        <w:jc w:val="left"/>
        <w:rPr>
          <w:rStyle w:val="Hyperlink"/>
          <w:rFonts w:ascii="Times New Roman" w:hAnsi="Times New Roman"/>
          <w:b w:val="0"/>
          <w:i/>
        </w:rPr>
      </w:pPr>
    </w:p>
    <w:p w14:paraId="47909747" w14:textId="77777777" w:rsidR="00683F2F" w:rsidRPr="00426CF7" w:rsidRDefault="00683F2F" w:rsidP="00683F2F">
      <w:pPr>
        <w:spacing w:after="160" w:line="259" w:lineRule="auto"/>
        <w:rPr>
          <w:rFonts w:ascii="Times New Roman" w:eastAsia="Calibri" w:hAnsi="Times New Roman" w:cs="Times New Roman"/>
          <w:b/>
          <w:sz w:val="24"/>
          <w:szCs w:val="24"/>
        </w:rPr>
      </w:pPr>
      <w:r w:rsidRPr="00426CF7">
        <w:rPr>
          <w:rFonts w:ascii="Times New Roman" w:eastAsia="Calibri" w:hAnsi="Times New Roman" w:cs="Times New Roman"/>
          <w:b/>
          <w:sz w:val="24"/>
          <w:szCs w:val="24"/>
        </w:rPr>
        <w:t>Deflection Programs</w:t>
      </w:r>
    </w:p>
    <w:tbl>
      <w:tblPr>
        <w:tblStyle w:val="TableGrid3"/>
        <w:tblW w:w="0" w:type="auto"/>
        <w:tblLook w:val="04A0" w:firstRow="1" w:lastRow="0" w:firstColumn="1" w:lastColumn="0" w:noHBand="0" w:noVBand="1"/>
      </w:tblPr>
      <w:tblGrid>
        <w:gridCol w:w="4675"/>
        <w:gridCol w:w="4675"/>
      </w:tblGrid>
      <w:tr w:rsidR="00683F2F" w:rsidRPr="00683F2F" w14:paraId="0987A1A8" w14:textId="77777777" w:rsidTr="004855E8">
        <w:tc>
          <w:tcPr>
            <w:tcW w:w="9350" w:type="dxa"/>
            <w:gridSpan w:val="2"/>
            <w:shd w:val="clear" w:color="auto" w:fill="auto"/>
          </w:tcPr>
          <w:p w14:paraId="11086140" w14:textId="77777777" w:rsidR="00683F2F" w:rsidRPr="00683F2F" w:rsidRDefault="00683F2F" w:rsidP="00683F2F">
            <w:pPr>
              <w:spacing w:after="0" w:line="240" w:lineRule="auto"/>
              <w:rPr>
                <w:rFonts w:ascii="Times New Roman" w:eastAsia="Calibri" w:hAnsi="Times New Roman" w:cs="Times New Roman"/>
                <w:b/>
                <w:sz w:val="24"/>
                <w:szCs w:val="24"/>
              </w:rPr>
            </w:pPr>
            <w:r w:rsidRPr="00683F2F">
              <w:rPr>
                <w:rFonts w:ascii="Times New Roman" w:eastAsia="Calibri" w:hAnsi="Times New Roman" w:cs="Times New Roman"/>
                <w:b/>
                <w:sz w:val="24"/>
                <w:szCs w:val="24"/>
              </w:rPr>
              <w:t>Goal:</w:t>
            </w:r>
            <w:r w:rsidRPr="00683F2F">
              <w:rPr>
                <w:rFonts w:ascii="Times New Roman" w:eastAsia="Calibri" w:hAnsi="Times New Roman" w:cs="Times New Roman"/>
                <w:sz w:val="24"/>
                <w:szCs w:val="24"/>
              </w:rPr>
              <w:t xml:space="preserve"> Increase public safety and reduce the large social and economic cost of drugs use through the use of treatment over incarceration for low-level offenders.</w:t>
            </w:r>
          </w:p>
        </w:tc>
      </w:tr>
      <w:tr w:rsidR="00683F2F" w:rsidRPr="00683F2F" w14:paraId="734E9863" w14:textId="77777777" w:rsidTr="004855E8">
        <w:tc>
          <w:tcPr>
            <w:tcW w:w="4675" w:type="dxa"/>
            <w:shd w:val="clear" w:color="auto" w:fill="D9D9D9"/>
          </w:tcPr>
          <w:p w14:paraId="33514F7F" w14:textId="77777777" w:rsidR="00683F2F" w:rsidRPr="00683F2F" w:rsidRDefault="00683F2F" w:rsidP="00683F2F">
            <w:pPr>
              <w:spacing w:after="0" w:line="240" w:lineRule="auto"/>
              <w:rPr>
                <w:rFonts w:ascii="Times New Roman" w:eastAsia="Calibri" w:hAnsi="Times New Roman" w:cs="Times New Roman"/>
                <w:b/>
                <w:sz w:val="24"/>
                <w:szCs w:val="24"/>
              </w:rPr>
            </w:pPr>
            <w:r w:rsidRPr="00683F2F">
              <w:rPr>
                <w:rFonts w:ascii="Times New Roman" w:eastAsia="Calibri" w:hAnsi="Times New Roman" w:cs="Times New Roman"/>
                <w:b/>
                <w:sz w:val="24"/>
                <w:szCs w:val="24"/>
              </w:rPr>
              <w:t>Process Objectives</w:t>
            </w:r>
          </w:p>
        </w:tc>
        <w:tc>
          <w:tcPr>
            <w:tcW w:w="4675" w:type="dxa"/>
            <w:shd w:val="clear" w:color="auto" w:fill="D9D9D9"/>
          </w:tcPr>
          <w:p w14:paraId="51638E15" w14:textId="77777777" w:rsidR="00683F2F" w:rsidRPr="00683F2F" w:rsidRDefault="00683F2F" w:rsidP="00683F2F">
            <w:pPr>
              <w:spacing w:after="0" w:line="240" w:lineRule="auto"/>
              <w:rPr>
                <w:rFonts w:ascii="Times New Roman" w:eastAsia="Calibri" w:hAnsi="Times New Roman" w:cs="Times New Roman"/>
                <w:b/>
                <w:sz w:val="24"/>
                <w:szCs w:val="24"/>
              </w:rPr>
            </w:pPr>
            <w:r w:rsidRPr="00683F2F">
              <w:rPr>
                <w:rFonts w:ascii="Times New Roman" w:eastAsia="Calibri" w:hAnsi="Times New Roman" w:cs="Times New Roman"/>
                <w:b/>
                <w:sz w:val="24"/>
                <w:szCs w:val="24"/>
              </w:rPr>
              <w:t>Performance Measures</w:t>
            </w:r>
          </w:p>
        </w:tc>
      </w:tr>
      <w:tr w:rsidR="00683F2F" w:rsidRPr="00683F2F" w14:paraId="4E06FEB9" w14:textId="77777777" w:rsidTr="004855E8">
        <w:tc>
          <w:tcPr>
            <w:tcW w:w="4675" w:type="dxa"/>
          </w:tcPr>
          <w:p w14:paraId="29390939"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Hire Deflection Program Coordinator by the first month of the program.</w:t>
            </w:r>
          </w:p>
        </w:tc>
        <w:tc>
          <w:tcPr>
            <w:tcW w:w="4675" w:type="dxa"/>
          </w:tcPr>
          <w:p w14:paraId="0C23A1E8" w14:textId="77777777" w:rsidR="00683F2F" w:rsidRPr="00683F2F" w:rsidRDefault="00683F2F" w:rsidP="00683F2F">
            <w:pPr>
              <w:numPr>
                <w:ilvl w:val="0"/>
                <w:numId w:val="22"/>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Month Deflection Coordinator is hired.</w:t>
            </w:r>
          </w:p>
        </w:tc>
      </w:tr>
      <w:tr w:rsidR="00683F2F" w:rsidRPr="00683F2F" w14:paraId="56133E82" w14:textId="77777777" w:rsidTr="004855E8">
        <w:tc>
          <w:tcPr>
            <w:tcW w:w="4675" w:type="dxa"/>
          </w:tcPr>
          <w:p w14:paraId="7D66D6F2"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Develop and adopt protocol for deflection of low level drug offenders by second month of the program.</w:t>
            </w:r>
          </w:p>
        </w:tc>
        <w:tc>
          <w:tcPr>
            <w:tcW w:w="4675" w:type="dxa"/>
          </w:tcPr>
          <w:p w14:paraId="6D50F6A6" w14:textId="77777777" w:rsidR="00683F2F" w:rsidRPr="00683F2F" w:rsidRDefault="00683F2F" w:rsidP="00683F2F">
            <w:pPr>
              <w:numPr>
                <w:ilvl w:val="0"/>
                <w:numId w:val="22"/>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Month deflection protocol is adopted.</w:t>
            </w:r>
          </w:p>
        </w:tc>
      </w:tr>
      <w:tr w:rsidR="00683F2F" w:rsidRPr="00683F2F" w14:paraId="18CF6E08" w14:textId="77777777" w:rsidTr="004855E8">
        <w:tc>
          <w:tcPr>
            <w:tcW w:w="4675" w:type="dxa"/>
          </w:tcPr>
          <w:p w14:paraId="3B51D2F9"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Develop and execute referral and treatment placement MOU with substance abuse treatment providers by second month of the program.</w:t>
            </w:r>
          </w:p>
        </w:tc>
        <w:tc>
          <w:tcPr>
            <w:tcW w:w="4675" w:type="dxa"/>
          </w:tcPr>
          <w:p w14:paraId="4D177AD0" w14:textId="77777777" w:rsidR="00683F2F" w:rsidRPr="00683F2F" w:rsidRDefault="00683F2F" w:rsidP="00683F2F">
            <w:pPr>
              <w:numPr>
                <w:ilvl w:val="0"/>
                <w:numId w:val="22"/>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Month referral and treatment placement MOU is executed.</w:t>
            </w:r>
          </w:p>
        </w:tc>
      </w:tr>
      <w:tr w:rsidR="00683F2F" w:rsidRPr="00683F2F" w14:paraId="67E32C39" w14:textId="77777777" w:rsidTr="004855E8">
        <w:tc>
          <w:tcPr>
            <w:tcW w:w="4675" w:type="dxa"/>
          </w:tcPr>
          <w:p w14:paraId="68BCF508"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Train 100% of officers on the deflection program by third month of the program.</w:t>
            </w:r>
          </w:p>
        </w:tc>
        <w:tc>
          <w:tcPr>
            <w:tcW w:w="4675" w:type="dxa"/>
          </w:tcPr>
          <w:p w14:paraId="341122BA" w14:textId="77777777" w:rsidR="00683F2F" w:rsidRPr="00683F2F" w:rsidRDefault="00683F2F" w:rsidP="00683F2F">
            <w:pPr>
              <w:numPr>
                <w:ilvl w:val="0"/>
                <w:numId w:val="22"/>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Percentage of officers trained on deflection by the third month of the program.</w:t>
            </w:r>
          </w:p>
          <w:p w14:paraId="106E05DA" w14:textId="77777777" w:rsidR="00683F2F" w:rsidRPr="00683F2F" w:rsidRDefault="00683F2F" w:rsidP="00683F2F">
            <w:pPr>
              <w:numPr>
                <w:ilvl w:val="0"/>
                <w:numId w:val="22"/>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 xml:space="preserve">Month 100% of officers are trained on the deflection program. </w:t>
            </w:r>
          </w:p>
        </w:tc>
      </w:tr>
      <w:tr w:rsidR="00683F2F" w:rsidRPr="00683F2F" w14:paraId="1395BB26" w14:textId="77777777" w:rsidTr="004855E8">
        <w:tc>
          <w:tcPr>
            <w:tcW w:w="4675" w:type="dxa"/>
          </w:tcPr>
          <w:p w14:paraId="1124711C"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Train 100% of dispatch/911 staff on deflection program by third month of the program.</w:t>
            </w:r>
          </w:p>
        </w:tc>
        <w:tc>
          <w:tcPr>
            <w:tcW w:w="4675" w:type="dxa"/>
          </w:tcPr>
          <w:p w14:paraId="3E13EFF3" w14:textId="77777777" w:rsidR="00683F2F" w:rsidRPr="00683F2F" w:rsidRDefault="00683F2F" w:rsidP="00683F2F">
            <w:pPr>
              <w:numPr>
                <w:ilvl w:val="0"/>
                <w:numId w:val="22"/>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Percentage of dispatch/911 staff trained on deflection by the third month of the program.</w:t>
            </w:r>
          </w:p>
          <w:p w14:paraId="1DE920A2" w14:textId="77777777" w:rsidR="00683F2F" w:rsidRPr="00683F2F" w:rsidRDefault="00683F2F" w:rsidP="00683F2F">
            <w:pPr>
              <w:numPr>
                <w:ilvl w:val="0"/>
                <w:numId w:val="22"/>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Month 100% of dispatch/911 staff are trained on the deflection program.</w:t>
            </w:r>
          </w:p>
        </w:tc>
      </w:tr>
      <w:tr w:rsidR="00683F2F" w:rsidRPr="00683F2F" w14:paraId="60781820" w14:textId="77777777" w:rsidTr="004855E8">
        <w:tc>
          <w:tcPr>
            <w:tcW w:w="4675" w:type="dxa"/>
          </w:tcPr>
          <w:p w14:paraId="7239618A"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Implement public information initiative by the third month of the program.</w:t>
            </w:r>
          </w:p>
        </w:tc>
        <w:tc>
          <w:tcPr>
            <w:tcW w:w="4675" w:type="dxa"/>
          </w:tcPr>
          <w:p w14:paraId="1E5FE8F1" w14:textId="77777777" w:rsidR="00683F2F" w:rsidRPr="00683F2F" w:rsidRDefault="00683F2F" w:rsidP="00683F2F">
            <w:pPr>
              <w:numPr>
                <w:ilvl w:val="0"/>
                <w:numId w:val="22"/>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Month public information initiative is implemented.</w:t>
            </w:r>
          </w:p>
        </w:tc>
      </w:tr>
      <w:tr w:rsidR="00683F2F" w:rsidRPr="00683F2F" w14:paraId="32298B80" w14:textId="77777777" w:rsidTr="004855E8">
        <w:tc>
          <w:tcPr>
            <w:tcW w:w="4675" w:type="dxa"/>
          </w:tcPr>
          <w:p w14:paraId="7A4274C3"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Deflect XXX drug users from arrest to treatment.</w:t>
            </w:r>
          </w:p>
        </w:tc>
        <w:tc>
          <w:tcPr>
            <w:tcW w:w="4675" w:type="dxa"/>
          </w:tcPr>
          <w:p w14:paraId="628667AE" w14:textId="77777777" w:rsidR="00683F2F" w:rsidRPr="00683F2F" w:rsidRDefault="00683F2F" w:rsidP="00683F2F">
            <w:pPr>
              <w:numPr>
                <w:ilvl w:val="0"/>
                <w:numId w:val="22"/>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Number of drug users referred to deflection program.</w:t>
            </w:r>
          </w:p>
          <w:p w14:paraId="59446E61" w14:textId="77777777" w:rsidR="00683F2F" w:rsidRPr="00683F2F" w:rsidRDefault="00683F2F" w:rsidP="00683F2F">
            <w:pPr>
              <w:numPr>
                <w:ilvl w:val="0"/>
                <w:numId w:val="22"/>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Number of drug users requesting deflection program participation.</w:t>
            </w:r>
          </w:p>
          <w:p w14:paraId="314B55DB" w14:textId="77777777" w:rsidR="00683F2F" w:rsidRPr="00683F2F" w:rsidRDefault="00683F2F" w:rsidP="00683F2F">
            <w:pPr>
              <w:numPr>
                <w:ilvl w:val="0"/>
                <w:numId w:val="22"/>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Number of drug users deflected from arrest to treatment.</w:t>
            </w:r>
          </w:p>
        </w:tc>
      </w:tr>
      <w:tr w:rsidR="00683F2F" w:rsidRPr="00683F2F" w14:paraId="4BF5BF7D" w14:textId="77777777" w:rsidTr="004855E8">
        <w:tc>
          <w:tcPr>
            <w:tcW w:w="4675" w:type="dxa"/>
          </w:tcPr>
          <w:p w14:paraId="7ED97846"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Assist 100% of drug users to enroll in available insurance coverage for which they are eligible.</w:t>
            </w:r>
          </w:p>
        </w:tc>
        <w:tc>
          <w:tcPr>
            <w:tcW w:w="4675" w:type="dxa"/>
          </w:tcPr>
          <w:p w14:paraId="77E82045" w14:textId="77777777" w:rsidR="00683F2F" w:rsidRPr="00683F2F" w:rsidRDefault="00683F2F" w:rsidP="00683F2F">
            <w:pPr>
              <w:numPr>
                <w:ilvl w:val="0"/>
                <w:numId w:val="22"/>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Number of deflection program participants screened for insurance eligibility.</w:t>
            </w:r>
          </w:p>
          <w:p w14:paraId="1F2AE73D" w14:textId="77777777" w:rsidR="00683F2F" w:rsidRPr="00683F2F" w:rsidRDefault="00683F2F" w:rsidP="00683F2F">
            <w:pPr>
              <w:numPr>
                <w:ilvl w:val="0"/>
                <w:numId w:val="22"/>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Number of deflection program participants assisted with insurance enrollment.</w:t>
            </w:r>
          </w:p>
        </w:tc>
      </w:tr>
      <w:tr w:rsidR="00683F2F" w:rsidRPr="00683F2F" w14:paraId="57DD3844" w14:textId="77777777" w:rsidTr="004855E8">
        <w:tc>
          <w:tcPr>
            <w:tcW w:w="4675" w:type="dxa"/>
            <w:shd w:val="clear" w:color="auto" w:fill="D9D9D9"/>
          </w:tcPr>
          <w:p w14:paraId="2DBFFE52" w14:textId="77777777" w:rsidR="00683F2F" w:rsidRPr="00683F2F" w:rsidRDefault="00683F2F" w:rsidP="00683F2F">
            <w:pPr>
              <w:spacing w:after="0" w:line="240" w:lineRule="auto"/>
              <w:rPr>
                <w:rFonts w:ascii="Times New Roman" w:eastAsia="Calibri" w:hAnsi="Times New Roman" w:cs="Times New Roman"/>
                <w:b/>
                <w:sz w:val="24"/>
                <w:szCs w:val="24"/>
              </w:rPr>
            </w:pPr>
            <w:r w:rsidRPr="00683F2F">
              <w:rPr>
                <w:rFonts w:ascii="Times New Roman" w:eastAsia="Calibri" w:hAnsi="Times New Roman" w:cs="Times New Roman"/>
                <w:b/>
                <w:sz w:val="24"/>
                <w:szCs w:val="24"/>
              </w:rPr>
              <w:t>Outcome Objectives</w:t>
            </w:r>
          </w:p>
        </w:tc>
        <w:tc>
          <w:tcPr>
            <w:tcW w:w="4675" w:type="dxa"/>
            <w:shd w:val="clear" w:color="auto" w:fill="D9D9D9"/>
          </w:tcPr>
          <w:p w14:paraId="398C5672" w14:textId="77777777" w:rsidR="00683F2F" w:rsidRPr="00683F2F" w:rsidRDefault="00683F2F" w:rsidP="00683F2F">
            <w:pPr>
              <w:spacing w:after="0" w:line="240" w:lineRule="auto"/>
              <w:rPr>
                <w:rFonts w:ascii="Times New Roman" w:eastAsia="Calibri" w:hAnsi="Times New Roman" w:cs="Times New Roman"/>
                <w:b/>
                <w:sz w:val="24"/>
                <w:szCs w:val="24"/>
              </w:rPr>
            </w:pPr>
            <w:r w:rsidRPr="00683F2F">
              <w:rPr>
                <w:rFonts w:ascii="Times New Roman" w:eastAsia="Calibri" w:hAnsi="Times New Roman" w:cs="Times New Roman"/>
                <w:b/>
                <w:sz w:val="24"/>
                <w:szCs w:val="24"/>
              </w:rPr>
              <w:t>Performance Measures</w:t>
            </w:r>
          </w:p>
        </w:tc>
      </w:tr>
      <w:tr w:rsidR="00683F2F" w:rsidRPr="00683F2F" w14:paraId="163EF3AE" w14:textId="77777777" w:rsidTr="004855E8">
        <w:tc>
          <w:tcPr>
            <w:tcW w:w="4675" w:type="dxa"/>
          </w:tcPr>
          <w:p w14:paraId="5CC47546"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XXX% of deflection clients will successfully exit substance abuse treatment.</w:t>
            </w:r>
          </w:p>
        </w:tc>
        <w:tc>
          <w:tcPr>
            <w:tcW w:w="4675" w:type="dxa"/>
          </w:tcPr>
          <w:p w14:paraId="77D3DFD5" w14:textId="77777777" w:rsidR="00683F2F" w:rsidRPr="00683F2F" w:rsidRDefault="00683F2F" w:rsidP="00683F2F">
            <w:pPr>
              <w:numPr>
                <w:ilvl w:val="0"/>
                <w:numId w:val="21"/>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 xml:space="preserve">Percentage of deflection clients successfully. </w:t>
            </w:r>
          </w:p>
        </w:tc>
      </w:tr>
      <w:tr w:rsidR="00683F2F" w:rsidRPr="00683F2F" w14:paraId="5F270430" w14:textId="77777777" w:rsidTr="004855E8">
        <w:tc>
          <w:tcPr>
            <w:tcW w:w="4675" w:type="dxa"/>
          </w:tcPr>
          <w:p w14:paraId="08171316"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XX% of deflection clients referred to aftercare.</w:t>
            </w:r>
          </w:p>
        </w:tc>
        <w:tc>
          <w:tcPr>
            <w:tcW w:w="4675" w:type="dxa"/>
          </w:tcPr>
          <w:p w14:paraId="7843E14B" w14:textId="77777777" w:rsidR="00683F2F" w:rsidRPr="00683F2F" w:rsidRDefault="00683F2F" w:rsidP="00683F2F">
            <w:pPr>
              <w:numPr>
                <w:ilvl w:val="0"/>
                <w:numId w:val="21"/>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Percentage of deflection clients referred to aftercare.</w:t>
            </w:r>
          </w:p>
        </w:tc>
      </w:tr>
      <w:tr w:rsidR="00683F2F" w:rsidRPr="00683F2F" w14:paraId="2EC4B9D5" w14:textId="77777777" w:rsidTr="004855E8">
        <w:tc>
          <w:tcPr>
            <w:tcW w:w="4675" w:type="dxa"/>
          </w:tcPr>
          <w:p w14:paraId="76D88EB5"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Reduce new law enforcement contact with deflection clients by XXX %.</w:t>
            </w:r>
          </w:p>
        </w:tc>
        <w:tc>
          <w:tcPr>
            <w:tcW w:w="4675" w:type="dxa"/>
          </w:tcPr>
          <w:p w14:paraId="6CE7BDD2" w14:textId="77777777" w:rsidR="00683F2F" w:rsidRPr="00683F2F" w:rsidRDefault="00683F2F" w:rsidP="00683F2F">
            <w:pPr>
              <w:numPr>
                <w:ilvl w:val="0"/>
                <w:numId w:val="21"/>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Number of deflection clients with new law enforcement contact</w:t>
            </w:r>
          </w:p>
          <w:p w14:paraId="116A1C1A" w14:textId="77777777" w:rsidR="00683F2F" w:rsidRPr="00683F2F" w:rsidRDefault="00683F2F" w:rsidP="00683F2F">
            <w:pPr>
              <w:numPr>
                <w:ilvl w:val="0"/>
                <w:numId w:val="21"/>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Number of deflection clients arrested.</w:t>
            </w:r>
          </w:p>
        </w:tc>
      </w:tr>
    </w:tbl>
    <w:p w14:paraId="4C19F68C" w14:textId="77777777" w:rsidR="00683F2F" w:rsidRDefault="00683F2F" w:rsidP="00683F2F">
      <w:pPr>
        <w:spacing w:after="160" w:line="259" w:lineRule="auto"/>
        <w:rPr>
          <w:rFonts w:ascii="Times New Roman" w:eastAsia="Calibri" w:hAnsi="Times New Roman" w:cs="Times New Roman"/>
          <w:b/>
          <w:i/>
          <w:sz w:val="24"/>
          <w:szCs w:val="24"/>
        </w:rPr>
      </w:pPr>
    </w:p>
    <w:p w14:paraId="1B142E5B" w14:textId="77777777" w:rsidR="00683F2F" w:rsidRPr="00426CF7" w:rsidRDefault="00683F2F" w:rsidP="00683F2F">
      <w:pPr>
        <w:spacing w:after="160" w:line="259" w:lineRule="auto"/>
        <w:rPr>
          <w:rFonts w:ascii="Times New Roman" w:eastAsia="Calibri" w:hAnsi="Times New Roman" w:cs="Times New Roman"/>
          <w:b/>
          <w:sz w:val="24"/>
          <w:szCs w:val="24"/>
        </w:rPr>
      </w:pPr>
      <w:r w:rsidRPr="00426CF7">
        <w:rPr>
          <w:rFonts w:ascii="Times New Roman" w:eastAsia="Calibri" w:hAnsi="Times New Roman" w:cs="Times New Roman"/>
          <w:b/>
          <w:sz w:val="24"/>
          <w:szCs w:val="24"/>
        </w:rPr>
        <w:t>Diversion Programs</w:t>
      </w:r>
    </w:p>
    <w:tbl>
      <w:tblPr>
        <w:tblStyle w:val="TableGrid3"/>
        <w:tblW w:w="0" w:type="auto"/>
        <w:tblLook w:val="04A0" w:firstRow="1" w:lastRow="0" w:firstColumn="1" w:lastColumn="0" w:noHBand="0" w:noVBand="1"/>
      </w:tblPr>
      <w:tblGrid>
        <w:gridCol w:w="4675"/>
        <w:gridCol w:w="4675"/>
      </w:tblGrid>
      <w:tr w:rsidR="00683F2F" w:rsidRPr="00683F2F" w14:paraId="58B784C2" w14:textId="77777777" w:rsidTr="004855E8">
        <w:tc>
          <w:tcPr>
            <w:tcW w:w="9350" w:type="dxa"/>
            <w:gridSpan w:val="2"/>
            <w:shd w:val="clear" w:color="auto" w:fill="auto"/>
          </w:tcPr>
          <w:p w14:paraId="70431633" w14:textId="77777777" w:rsidR="00683F2F" w:rsidRPr="00683F2F" w:rsidRDefault="00683F2F" w:rsidP="00683F2F">
            <w:pPr>
              <w:spacing w:after="0" w:line="240" w:lineRule="auto"/>
              <w:rPr>
                <w:rFonts w:ascii="Times New Roman" w:eastAsia="Calibri" w:hAnsi="Times New Roman" w:cs="Times New Roman"/>
                <w:b/>
                <w:sz w:val="24"/>
                <w:szCs w:val="24"/>
              </w:rPr>
            </w:pPr>
            <w:r w:rsidRPr="00683F2F">
              <w:rPr>
                <w:rFonts w:ascii="Times New Roman" w:eastAsia="Calibri" w:hAnsi="Times New Roman" w:cs="Times New Roman"/>
                <w:b/>
                <w:sz w:val="24"/>
                <w:szCs w:val="24"/>
              </w:rPr>
              <w:t>Goal:</w:t>
            </w:r>
            <w:r w:rsidRPr="00683F2F">
              <w:rPr>
                <w:rFonts w:ascii="Times New Roman" w:eastAsia="Calibri" w:hAnsi="Times New Roman" w:cs="Times New Roman"/>
                <w:sz w:val="24"/>
                <w:szCs w:val="24"/>
              </w:rPr>
              <w:t xml:space="preserve"> Increase public safety and reduce the large social and economic cost of drugs use through the use of treatment over incarceration for low-level offenders.</w:t>
            </w:r>
          </w:p>
        </w:tc>
      </w:tr>
      <w:tr w:rsidR="00683F2F" w:rsidRPr="00683F2F" w14:paraId="340F9A0A" w14:textId="77777777" w:rsidTr="004855E8">
        <w:tc>
          <w:tcPr>
            <w:tcW w:w="4675" w:type="dxa"/>
            <w:shd w:val="clear" w:color="auto" w:fill="D9D9D9"/>
          </w:tcPr>
          <w:p w14:paraId="136CE56A" w14:textId="77777777" w:rsidR="00683F2F" w:rsidRPr="00683F2F" w:rsidRDefault="00683F2F" w:rsidP="00683F2F">
            <w:pPr>
              <w:spacing w:after="0" w:line="240" w:lineRule="auto"/>
              <w:rPr>
                <w:rFonts w:ascii="Times New Roman" w:eastAsia="Calibri" w:hAnsi="Times New Roman" w:cs="Times New Roman"/>
                <w:b/>
                <w:sz w:val="24"/>
                <w:szCs w:val="24"/>
              </w:rPr>
            </w:pPr>
            <w:r w:rsidRPr="00683F2F">
              <w:rPr>
                <w:rFonts w:ascii="Times New Roman" w:eastAsia="Calibri" w:hAnsi="Times New Roman" w:cs="Times New Roman"/>
                <w:b/>
                <w:sz w:val="24"/>
                <w:szCs w:val="24"/>
              </w:rPr>
              <w:t>Process Objectives</w:t>
            </w:r>
          </w:p>
        </w:tc>
        <w:tc>
          <w:tcPr>
            <w:tcW w:w="4675" w:type="dxa"/>
            <w:shd w:val="clear" w:color="auto" w:fill="D9D9D9"/>
          </w:tcPr>
          <w:p w14:paraId="53A9CC4D" w14:textId="77777777" w:rsidR="00683F2F" w:rsidRPr="00683F2F" w:rsidRDefault="00683F2F" w:rsidP="00683F2F">
            <w:pPr>
              <w:spacing w:after="0" w:line="240" w:lineRule="auto"/>
              <w:rPr>
                <w:rFonts w:ascii="Times New Roman" w:eastAsia="Calibri" w:hAnsi="Times New Roman" w:cs="Times New Roman"/>
                <w:b/>
                <w:sz w:val="24"/>
                <w:szCs w:val="24"/>
              </w:rPr>
            </w:pPr>
            <w:r w:rsidRPr="00683F2F">
              <w:rPr>
                <w:rFonts w:ascii="Times New Roman" w:eastAsia="Calibri" w:hAnsi="Times New Roman" w:cs="Times New Roman"/>
                <w:b/>
                <w:sz w:val="24"/>
                <w:szCs w:val="24"/>
              </w:rPr>
              <w:t>Performance Measures</w:t>
            </w:r>
          </w:p>
        </w:tc>
      </w:tr>
      <w:tr w:rsidR="00683F2F" w:rsidRPr="00683F2F" w14:paraId="111AE1A2" w14:textId="77777777" w:rsidTr="004855E8">
        <w:tc>
          <w:tcPr>
            <w:tcW w:w="4675" w:type="dxa"/>
          </w:tcPr>
          <w:p w14:paraId="559532F8"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Hire Diversion Program Coordinator by the first month of the program.</w:t>
            </w:r>
          </w:p>
        </w:tc>
        <w:tc>
          <w:tcPr>
            <w:tcW w:w="4675" w:type="dxa"/>
          </w:tcPr>
          <w:p w14:paraId="57D13CEB" w14:textId="77777777" w:rsidR="00683F2F" w:rsidRPr="00683F2F" w:rsidRDefault="00683F2F" w:rsidP="00683F2F">
            <w:pPr>
              <w:numPr>
                <w:ilvl w:val="0"/>
                <w:numId w:val="20"/>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Month Diversion Coordinator is hired.</w:t>
            </w:r>
          </w:p>
        </w:tc>
      </w:tr>
      <w:tr w:rsidR="00683F2F" w:rsidRPr="00683F2F" w14:paraId="469E399E" w14:textId="77777777" w:rsidTr="004855E8">
        <w:tc>
          <w:tcPr>
            <w:tcW w:w="4675" w:type="dxa"/>
          </w:tcPr>
          <w:p w14:paraId="4F4ECAA8"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Develop and adopt protocol for diversion of low level drug offenders by second month of the program.</w:t>
            </w:r>
          </w:p>
        </w:tc>
        <w:tc>
          <w:tcPr>
            <w:tcW w:w="4675" w:type="dxa"/>
          </w:tcPr>
          <w:p w14:paraId="1CC181D3" w14:textId="77777777" w:rsidR="00683F2F" w:rsidRPr="00683F2F" w:rsidRDefault="00683F2F" w:rsidP="00683F2F">
            <w:pPr>
              <w:numPr>
                <w:ilvl w:val="0"/>
                <w:numId w:val="20"/>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Month diversion protocol is adopted.</w:t>
            </w:r>
          </w:p>
        </w:tc>
      </w:tr>
      <w:tr w:rsidR="00683F2F" w:rsidRPr="00683F2F" w14:paraId="7E04CBA1" w14:textId="77777777" w:rsidTr="004855E8">
        <w:tc>
          <w:tcPr>
            <w:tcW w:w="4675" w:type="dxa"/>
          </w:tcPr>
          <w:p w14:paraId="3F15448E"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Develop and execute referral and treatment placement MOU with substance abuse treatment providers by second month of the program.</w:t>
            </w:r>
          </w:p>
        </w:tc>
        <w:tc>
          <w:tcPr>
            <w:tcW w:w="4675" w:type="dxa"/>
          </w:tcPr>
          <w:p w14:paraId="2DF3D37A" w14:textId="77777777" w:rsidR="00683F2F" w:rsidRPr="00683F2F" w:rsidRDefault="00683F2F" w:rsidP="00683F2F">
            <w:pPr>
              <w:numPr>
                <w:ilvl w:val="0"/>
                <w:numId w:val="20"/>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Month referral and treatment placement MOU is executed.</w:t>
            </w:r>
          </w:p>
        </w:tc>
      </w:tr>
      <w:tr w:rsidR="00683F2F" w:rsidRPr="00683F2F" w14:paraId="49CE353D" w14:textId="77777777" w:rsidTr="004855E8">
        <w:tc>
          <w:tcPr>
            <w:tcW w:w="4675" w:type="dxa"/>
          </w:tcPr>
          <w:p w14:paraId="1904D74D"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Train 100% of officers on the diversion program by third month of the program.</w:t>
            </w:r>
          </w:p>
        </w:tc>
        <w:tc>
          <w:tcPr>
            <w:tcW w:w="4675" w:type="dxa"/>
          </w:tcPr>
          <w:p w14:paraId="69C46988" w14:textId="5ABE4620" w:rsidR="00683F2F" w:rsidRPr="00683F2F" w:rsidRDefault="00683F2F" w:rsidP="00683F2F">
            <w:pPr>
              <w:numPr>
                <w:ilvl w:val="0"/>
                <w:numId w:val="20"/>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 xml:space="preserve">Percentage of officers trained on </w:t>
            </w:r>
            <w:r w:rsidR="00682F86">
              <w:rPr>
                <w:rFonts w:ascii="Times New Roman" w:eastAsia="Calibri" w:hAnsi="Times New Roman" w:cs="Times New Roman"/>
                <w:sz w:val="24"/>
                <w:szCs w:val="24"/>
              </w:rPr>
              <w:t>diversion</w:t>
            </w:r>
            <w:r w:rsidR="00682F86" w:rsidRPr="00683F2F">
              <w:rPr>
                <w:rFonts w:ascii="Times New Roman" w:eastAsia="Calibri" w:hAnsi="Times New Roman" w:cs="Times New Roman"/>
                <w:sz w:val="24"/>
                <w:szCs w:val="24"/>
              </w:rPr>
              <w:t xml:space="preserve"> </w:t>
            </w:r>
            <w:r w:rsidRPr="00683F2F">
              <w:rPr>
                <w:rFonts w:ascii="Times New Roman" w:eastAsia="Calibri" w:hAnsi="Times New Roman" w:cs="Times New Roman"/>
                <w:sz w:val="24"/>
                <w:szCs w:val="24"/>
              </w:rPr>
              <w:t>by the third month of the program.</w:t>
            </w:r>
          </w:p>
          <w:p w14:paraId="2F1167F7" w14:textId="50950D65" w:rsidR="00683F2F" w:rsidRPr="00683F2F" w:rsidRDefault="00683F2F" w:rsidP="00682F86">
            <w:pPr>
              <w:numPr>
                <w:ilvl w:val="0"/>
                <w:numId w:val="20"/>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 xml:space="preserve">Month 100% of officers are trained on the </w:t>
            </w:r>
            <w:r w:rsidR="00682F86">
              <w:rPr>
                <w:rFonts w:ascii="Times New Roman" w:eastAsia="Calibri" w:hAnsi="Times New Roman" w:cs="Times New Roman"/>
                <w:sz w:val="24"/>
                <w:szCs w:val="24"/>
              </w:rPr>
              <w:t>diversion</w:t>
            </w:r>
            <w:r w:rsidR="00682F86" w:rsidRPr="00683F2F">
              <w:rPr>
                <w:rFonts w:ascii="Times New Roman" w:eastAsia="Calibri" w:hAnsi="Times New Roman" w:cs="Times New Roman"/>
                <w:sz w:val="24"/>
                <w:szCs w:val="24"/>
              </w:rPr>
              <w:t xml:space="preserve"> </w:t>
            </w:r>
            <w:r w:rsidRPr="00683F2F">
              <w:rPr>
                <w:rFonts w:ascii="Times New Roman" w:eastAsia="Calibri" w:hAnsi="Times New Roman" w:cs="Times New Roman"/>
                <w:sz w:val="24"/>
                <w:szCs w:val="24"/>
              </w:rPr>
              <w:t xml:space="preserve">program. </w:t>
            </w:r>
          </w:p>
        </w:tc>
      </w:tr>
      <w:tr w:rsidR="00683F2F" w:rsidRPr="00683F2F" w14:paraId="3E173ED8" w14:textId="77777777" w:rsidTr="004855E8">
        <w:tc>
          <w:tcPr>
            <w:tcW w:w="4675" w:type="dxa"/>
          </w:tcPr>
          <w:p w14:paraId="06DD3C15"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Train 100% of prosecutors on diversion program by third month of the program.</w:t>
            </w:r>
          </w:p>
        </w:tc>
        <w:tc>
          <w:tcPr>
            <w:tcW w:w="4675" w:type="dxa"/>
          </w:tcPr>
          <w:p w14:paraId="705699B7" w14:textId="012FB862" w:rsidR="00683F2F" w:rsidRPr="00683F2F" w:rsidRDefault="00683F2F" w:rsidP="00683F2F">
            <w:pPr>
              <w:numPr>
                <w:ilvl w:val="0"/>
                <w:numId w:val="20"/>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 xml:space="preserve">Percentage of prosecutors trained on </w:t>
            </w:r>
            <w:r w:rsidR="00682F86">
              <w:rPr>
                <w:rFonts w:ascii="Times New Roman" w:eastAsia="Calibri" w:hAnsi="Times New Roman" w:cs="Times New Roman"/>
                <w:sz w:val="24"/>
                <w:szCs w:val="24"/>
              </w:rPr>
              <w:t>diversion</w:t>
            </w:r>
            <w:r w:rsidR="00682F86" w:rsidRPr="00683F2F">
              <w:rPr>
                <w:rFonts w:ascii="Times New Roman" w:eastAsia="Calibri" w:hAnsi="Times New Roman" w:cs="Times New Roman"/>
                <w:sz w:val="24"/>
                <w:szCs w:val="24"/>
              </w:rPr>
              <w:t xml:space="preserve"> </w:t>
            </w:r>
            <w:r w:rsidRPr="00683F2F">
              <w:rPr>
                <w:rFonts w:ascii="Times New Roman" w:eastAsia="Calibri" w:hAnsi="Times New Roman" w:cs="Times New Roman"/>
                <w:sz w:val="24"/>
                <w:szCs w:val="24"/>
              </w:rPr>
              <w:t>by the third month of the program.</w:t>
            </w:r>
          </w:p>
          <w:p w14:paraId="4553E223" w14:textId="77777777" w:rsidR="00683F2F" w:rsidRPr="00683F2F" w:rsidRDefault="00683F2F" w:rsidP="00683F2F">
            <w:pPr>
              <w:numPr>
                <w:ilvl w:val="0"/>
                <w:numId w:val="20"/>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Month 100% of prosecutors are trained on the diversion program.</w:t>
            </w:r>
          </w:p>
        </w:tc>
      </w:tr>
      <w:tr w:rsidR="00683F2F" w:rsidRPr="00683F2F" w14:paraId="2DFCE720" w14:textId="77777777" w:rsidTr="004855E8">
        <w:tc>
          <w:tcPr>
            <w:tcW w:w="4675" w:type="dxa"/>
          </w:tcPr>
          <w:p w14:paraId="1CD2AE0D"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Divert XXX drug users from arrest to treatment.</w:t>
            </w:r>
          </w:p>
        </w:tc>
        <w:tc>
          <w:tcPr>
            <w:tcW w:w="4675" w:type="dxa"/>
          </w:tcPr>
          <w:p w14:paraId="596BEA6F" w14:textId="77777777" w:rsidR="00683F2F" w:rsidRPr="00683F2F" w:rsidRDefault="00683F2F" w:rsidP="00683F2F">
            <w:pPr>
              <w:numPr>
                <w:ilvl w:val="0"/>
                <w:numId w:val="20"/>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Number of drug users referred to diversion program.</w:t>
            </w:r>
          </w:p>
          <w:p w14:paraId="1C0D89A1" w14:textId="77777777" w:rsidR="00683F2F" w:rsidRPr="00683F2F" w:rsidRDefault="00683F2F" w:rsidP="00683F2F">
            <w:pPr>
              <w:numPr>
                <w:ilvl w:val="0"/>
                <w:numId w:val="20"/>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Number of drug users requesting diversion program participation.</w:t>
            </w:r>
          </w:p>
          <w:p w14:paraId="4E65AF24" w14:textId="77777777" w:rsidR="00683F2F" w:rsidRPr="00683F2F" w:rsidRDefault="00683F2F" w:rsidP="00683F2F">
            <w:pPr>
              <w:numPr>
                <w:ilvl w:val="0"/>
                <w:numId w:val="20"/>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Number of drug users diverted from arrest to treatment.</w:t>
            </w:r>
          </w:p>
        </w:tc>
      </w:tr>
      <w:tr w:rsidR="00683F2F" w:rsidRPr="00683F2F" w14:paraId="7C58D63C" w14:textId="77777777" w:rsidTr="004855E8">
        <w:tc>
          <w:tcPr>
            <w:tcW w:w="4675" w:type="dxa"/>
          </w:tcPr>
          <w:p w14:paraId="5A3B7171"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Assist 100% of drug users to enroll in available insurance coverage for which they are eligible.</w:t>
            </w:r>
          </w:p>
        </w:tc>
        <w:tc>
          <w:tcPr>
            <w:tcW w:w="4675" w:type="dxa"/>
          </w:tcPr>
          <w:p w14:paraId="357BEC72" w14:textId="77777777" w:rsidR="00683F2F" w:rsidRPr="00683F2F" w:rsidRDefault="00683F2F" w:rsidP="00683F2F">
            <w:pPr>
              <w:numPr>
                <w:ilvl w:val="0"/>
                <w:numId w:val="20"/>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Number of diversion program participants screened for insurance eligibility.</w:t>
            </w:r>
          </w:p>
          <w:p w14:paraId="72DF51FA" w14:textId="77777777" w:rsidR="00683F2F" w:rsidRPr="00683F2F" w:rsidRDefault="00683F2F" w:rsidP="00683F2F">
            <w:pPr>
              <w:numPr>
                <w:ilvl w:val="0"/>
                <w:numId w:val="20"/>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Number of diversion program participants assisted with insurance enrollment.</w:t>
            </w:r>
          </w:p>
        </w:tc>
      </w:tr>
      <w:tr w:rsidR="00683F2F" w:rsidRPr="00683F2F" w14:paraId="7E70043E" w14:textId="77777777" w:rsidTr="004855E8">
        <w:tc>
          <w:tcPr>
            <w:tcW w:w="4675" w:type="dxa"/>
            <w:shd w:val="clear" w:color="auto" w:fill="D9D9D9"/>
          </w:tcPr>
          <w:p w14:paraId="771FA3B8" w14:textId="77777777" w:rsidR="00683F2F" w:rsidRPr="00683F2F" w:rsidRDefault="00683F2F" w:rsidP="00683F2F">
            <w:pPr>
              <w:spacing w:after="0" w:line="240" w:lineRule="auto"/>
              <w:rPr>
                <w:rFonts w:ascii="Times New Roman" w:eastAsia="Calibri" w:hAnsi="Times New Roman" w:cs="Times New Roman"/>
                <w:b/>
                <w:sz w:val="24"/>
                <w:szCs w:val="24"/>
              </w:rPr>
            </w:pPr>
            <w:r w:rsidRPr="00683F2F">
              <w:rPr>
                <w:rFonts w:ascii="Times New Roman" w:eastAsia="Calibri" w:hAnsi="Times New Roman" w:cs="Times New Roman"/>
                <w:b/>
                <w:sz w:val="24"/>
                <w:szCs w:val="24"/>
              </w:rPr>
              <w:t>Outcome Objectives</w:t>
            </w:r>
          </w:p>
        </w:tc>
        <w:tc>
          <w:tcPr>
            <w:tcW w:w="4675" w:type="dxa"/>
            <w:shd w:val="clear" w:color="auto" w:fill="D9D9D9"/>
          </w:tcPr>
          <w:p w14:paraId="13D8C7A7" w14:textId="77777777" w:rsidR="00683F2F" w:rsidRPr="00683F2F" w:rsidRDefault="00683F2F" w:rsidP="00683F2F">
            <w:pPr>
              <w:spacing w:after="0" w:line="240" w:lineRule="auto"/>
              <w:rPr>
                <w:rFonts w:ascii="Times New Roman" w:eastAsia="Calibri" w:hAnsi="Times New Roman" w:cs="Times New Roman"/>
                <w:b/>
                <w:sz w:val="24"/>
                <w:szCs w:val="24"/>
              </w:rPr>
            </w:pPr>
          </w:p>
        </w:tc>
      </w:tr>
      <w:tr w:rsidR="00683F2F" w:rsidRPr="00683F2F" w14:paraId="24533AA2" w14:textId="77777777" w:rsidTr="004855E8">
        <w:tc>
          <w:tcPr>
            <w:tcW w:w="4675" w:type="dxa"/>
          </w:tcPr>
          <w:p w14:paraId="2A5FAFAB"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XXX% of diversion clients will successfully exit substance abuse treatment.</w:t>
            </w:r>
          </w:p>
        </w:tc>
        <w:tc>
          <w:tcPr>
            <w:tcW w:w="4675" w:type="dxa"/>
          </w:tcPr>
          <w:p w14:paraId="33E2F163" w14:textId="77777777" w:rsidR="00683F2F" w:rsidRPr="00683F2F" w:rsidRDefault="00683F2F" w:rsidP="00683F2F">
            <w:pPr>
              <w:numPr>
                <w:ilvl w:val="0"/>
                <w:numId w:val="19"/>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 xml:space="preserve">Percentage of diversion clients successfully. </w:t>
            </w:r>
          </w:p>
        </w:tc>
      </w:tr>
      <w:tr w:rsidR="00683F2F" w:rsidRPr="00683F2F" w14:paraId="797345BD" w14:textId="77777777" w:rsidTr="004855E8">
        <w:tc>
          <w:tcPr>
            <w:tcW w:w="4675" w:type="dxa"/>
          </w:tcPr>
          <w:p w14:paraId="27FD2043"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XX% of diversion clients referred to aftercare.</w:t>
            </w:r>
          </w:p>
        </w:tc>
        <w:tc>
          <w:tcPr>
            <w:tcW w:w="4675" w:type="dxa"/>
          </w:tcPr>
          <w:p w14:paraId="34CB61CA" w14:textId="77777777" w:rsidR="00683F2F" w:rsidRPr="00683F2F" w:rsidRDefault="00683F2F" w:rsidP="00683F2F">
            <w:pPr>
              <w:numPr>
                <w:ilvl w:val="0"/>
                <w:numId w:val="19"/>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Percentage of diversion clients referred to aftercare.</w:t>
            </w:r>
          </w:p>
        </w:tc>
      </w:tr>
      <w:tr w:rsidR="00683F2F" w:rsidRPr="00683F2F" w14:paraId="270D53A0" w14:textId="77777777" w:rsidTr="004855E8">
        <w:tc>
          <w:tcPr>
            <w:tcW w:w="4675" w:type="dxa"/>
          </w:tcPr>
          <w:p w14:paraId="56476F2D"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XX% of diversion clients will successfully completing diversion program.</w:t>
            </w:r>
          </w:p>
        </w:tc>
        <w:tc>
          <w:tcPr>
            <w:tcW w:w="4675" w:type="dxa"/>
          </w:tcPr>
          <w:p w14:paraId="0D80F395" w14:textId="77777777" w:rsidR="00683F2F" w:rsidRPr="00683F2F" w:rsidRDefault="00683F2F" w:rsidP="00683F2F">
            <w:pPr>
              <w:numPr>
                <w:ilvl w:val="0"/>
                <w:numId w:val="19"/>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Percentage of diversion clients successfully completing diversion program.</w:t>
            </w:r>
          </w:p>
        </w:tc>
      </w:tr>
      <w:tr w:rsidR="00683F2F" w:rsidRPr="00683F2F" w14:paraId="41CA35F7" w14:textId="77777777" w:rsidTr="004855E8">
        <w:tc>
          <w:tcPr>
            <w:tcW w:w="4675" w:type="dxa"/>
          </w:tcPr>
          <w:p w14:paraId="454DF951" w14:textId="77777777" w:rsidR="00683F2F" w:rsidRPr="00683F2F" w:rsidRDefault="00683F2F" w:rsidP="00683F2F">
            <w:pPr>
              <w:spacing w:after="0" w:line="240" w:lineRule="auto"/>
              <w:rPr>
                <w:rFonts w:ascii="Times New Roman" w:eastAsia="Calibri" w:hAnsi="Times New Roman" w:cs="Times New Roman"/>
                <w:sz w:val="24"/>
                <w:szCs w:val="24"/>
              </w:rPr>
            </w:pPr>
            <w:r w:rsidRPr="00683F2F">
              <w:rPr>
                <w:rFonts w:ascii="Times New Roman" w:eastAsia="Calibri" w:hAnsi="Times New Roman" w:cs="Times New Roman"/>
                <w:sz w:val="24"/>
                <w:szCs w:val="24"/>
              </w:rPr>
              <w:t>Reduce new law enforcement contact with diversion clients by XXX %.</w:t>
            </w:r>
          </w:p>
        </w:tc>
        <w:tc>
          <w:tcPr>
            <w:tcW w:w="4675" w:type="dxa"/>
          </w:tcPr>
          <w:p w14:paraId="5B626A3F" w14:textId="77777777" w:rsidR="00683F2F" w:rsidRPr="00683F2F" w:rsidRDefault="00683F2F" w:rsidP="00683F2F">
            <w:pPr>
              <w:numPr>
                <w:ilvl w:val="0"/>
                <w:numId w:val="19"/>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Number of diversion clients with new law enforcement contact</w:t>
            </w:r>
          </w:p>
          <w:p w14:paraId="6992DA36" w14:textId="77777777" w:rsidR="00683F2F" w:rsidRPr="00683F2F" w:rsidRDefault="00683F2F" w:rsidP="00683F2F">
            <w:pPr>
              <w:numPr>
                <w:ilvl w:val="0"/>
                <w:numId w:val="19"/>
              </w:numPr>
              <w:spacing w:after="0" w:line="240" w:lineRule="auto"/>
              <w:contextualSpacing/>
              <w:rPr>
                <w:rFonts w:ascii="Times New Roman" w:eastAsia="Calibri" w:hAnsi="Times New Roman" w:cs="Times New Roman"/>
                <w:sz w:val="24"/>
                <w:szCs w:val="24"/>
              </w:rPr>
            </w:pPr>
            <w:r w:rsidRPr="00683F2F">
              <w:rPr>
                <w:rFonts w:ascii="Times New Roman" w:eastAsia="Calibri" w:hAnsi="Times New Roman" w:cs="Times New Roman"/>
                <w:sz w:val="24"/>
                <w:szCs w:val="24"/>
              </w:rPr>
              <w:t>Number of diversion clients re-arrested.</w:t>
            </w:r>
          </w:p>
        </w:tc>
      </w:tr>
    </w:tbl>
    <w:p w14:paraId="0585113C" w14:textId="77777777" w:rsidR="00683F2F" w:rsidRPr="00683F2F" w:rsidRDefault="00683F2F" w:rsidP="00683F2F">
      <w:pPr>
        <w:autoSpaceDE w:val="0"/>
        <w:autoSpaceDN w:val="0"/>
        <w:adjustRightInd w:val="0"/>
        <w:spacing w:after="0" w:line="240" w:lineRule="auto"/>
        <w:ind w:left="720"/>
        <w:rPr>
          <w:rFonts w:ascii="Times New Roman" w:eastAsia="Times New Roman" w:hAnsi="Times New Roman" w:cs="Times New Roman"/>
          <w:color w:val="000000"/>
          <w:sz w:val="24"/>
          <w:szCs w:val="24"/>
          <w:highlight w:val="yellow"/>
        </w:rPr>
      </w:pPr>
    </w:p>
    <w:p w14:paraId="5CF2EFBB" w14:textId="77777777" w:rsidR="00FD7A71" w:rsidRDefault="00FD7A71" w:rsidP="00FD7A71">
      <w:pPr>
        <w:pStyle w:val="BodyText"/>
        <w:jc w:val="left"/>
        <w:rPr>
          <w:rStyle w:val="Hyperlink"/>
          <w:rFonts w:ascii="Times New Roman" w:hAnsi="Times New Roman"/>
          <w:b w:val="0"/>
          <w:i/>
        </w:rPr>
      </w:pPr>
    </w:p>
    <w:p w14:paraId="30EF205C" w14:textId="3DCF4354" w:rsidR="00FD7A71" w:rsidRPr="00875108" w:rsidRDefault="00FD7A71" w:rsidP="00875108">
      <w:pPr>
        <w:pStyle w:val="ListParagraph"/>
        <w:numPr>
          <w:ilvl w:val="0"/>
          <w:numId w:val="18"/>
        </w:numPr>
        <w:spacing w:after="0"/>
        <w:rPr>
          <w:rFonts w:ascii="Times New Roman" w:hAnsi="Times New Roman" w:cs="Times New Roman"/>
          <w:b/>
          <w:sz w:val="24"/>
          <w:szCs w:val="24"/>
        </w:rPr>
      </w:pPr>
      <w:r w:rsidRPr="005C416B">
        <w:rPr>
          <w:rFonts w:ascii="Times New Roman" w:eastAsia="Times New Roman" w:hAnsi="Times New Roman" w:cs="Times New Roman"/>
          <w:sz w:val="24"/>
          <w:szCs w:val="24"/>
        </w:rPr>
        <w:t xml:space="preserve">Please describe how each </w:t>
      </w:r>
      <w:r w:rsidR="0040380E">
        <w:rPr>
          <w:rFonts w:ascii="Times New Roman" w:eastAsia="Times New Roman" w:hAnsi="Times New Roman" w:cs="Times New Roman"/>
          <w:sz w:val="24"/>
          <w:szCs w:val="24"/>
        </w:rPr>
        <w:t>objective</w:t>
      </w:r>
      <w:r w:rsidRPr="005C416B">
        <w:rPr>
          <w:rFonts w:ascii="Times New Roman" w:eastAsia="Times New Roman" w:hAnsi="Times New Roman" w:cs="Times New Roman"/>
          <w:sz w:val="24"/>
          <w:szCs w:val="24"/>
        </w:rPr>
        <w:t xml:space="preserve"> will be accomplished.</w:t>
      </w:r>
      <w:r w:rsidR="00A20FEF">
        <w:rPr>
          <w:rFonts w:ascii="Times New Roman" w:eastAsia="Times New Roman" w:hAnsi="Times New Roman" w:cs="Times New Roman"/>
          <w:sz w:val="24"/>
          <w:szCs w:val="24"/>
        </w:rPr>
        <w:br/>
      </w:r>
    </w:p>
    <w:p w14:paraId="60B9425C" w14:textId="77777777" w:rsidR="002D1F32" w:rsidRDefault="00387BE8" w:rsidP="002D1F32">
      <w:pPr>
        <w:widowControl w:val="0"/>
        <w:tabs>
          <w:tab w:val="left" w:pos="-1440"/>
        </w:tabs>
        <w:rPr>
          <w:rFonts w:ascii="Times New Roman" w:hAnsi="Times New Roman" w:cs="Times New Roman"/>
          <w:b/>
          <w:sz w:val="24"/>
          <w:szCs w:val="24"/>
        </w:rPr>
      </w:pPr>
      <w:r w:rsidRPr="00387BE8">
        <w:rPr>
          <w:rFonts w:ascii="Times New Roman" w:hAnsi="Times New Roman" w:cs="Times New Roman"/>
          <w:b/>
          <w:sz w:val="24"/>
          <w:szCs w:val="24"/>
        </w:rPr>
        <w:t>Project Management</w:t>
      </w:r>
    </w:p>
    <w:p w14:paraId="3E33B490" w14:textId="0DFE83A0" w:rsidR="00FD7A71" w:rsidRPr="00A82788" w:rsidRDefault="00FD7A71" w:rsidP="00A82788">
      <w:pPr>
        <w:pStyle w:val="ListParagraph"/>
        <w:numPr>
          <w:ilvl w:val="0"/>
          <w:numId w:val="18"/>
        </w:numPr>
        <w:spacing w:after="0"/>
        <w:rPr>
          <w:rFonts w:ascii="Times New Roman" w:eastAsia="Times New Roman" w:hAnsi="Times New Roman" w:cs="Times New Roman"/>
          <w:sz w:val="24"/>
          <w:szCs w:val="24"/>
        </w:rPr>
      </w:pPr>
      <w:r w:rsidRPr="00A82788">
        <w:rPr>
          <w:rFonts w:ascii="Times New Roman" w:eastAsia="Times New Roman" w:hAnsi="Times New Roman" w:cs="Times New Roman"/>
          <w:sz w:val="24"/>
          <w:szCs w:val="24"/>
        </w:rPr>
        <w:t>Please describe how project success will be measured, detailing how and when data will be collected and reported.</w:t>
      </w:r>
      <w:r w:rsidR="00A20FEF">
        <w:rPr>
          <w:rFonts w:ascii="Times New Roman" w:eastAsia="Times New Roman" w:hAnsi="Times New Roman" w:cs="Times New Roman"/>
          <w:sz w:val="24"/>
          <w:szCs w:val="24"/>
        </w:rPr>
        <w:br/>
      </w:r>
    </w:p>
    <w:p w14:paraId="60A2DCCA" w14:textId="780C48A5" w:rsidR="00387BE8" w:rsidRPr="00A82788" w:rsidRDefault="00FD7A71" w:rsidP="00A82788">
      <w:pPr>
        <w:pStyle w:val="ListParagraph"/>
        <w:numPr>
          <w:ilvl w:val="0"/>
          <w:numId w:val="18"/>
        </w:numPr>
        <w:spacing w:after="0"/>
        <w:rPr>
          <w:rFonts w:ascii="Times New Roman" w:eastAsia="Times New Roman" w:hAnsi="Times New Roman" w:cs="Times New Roman"/>
          <w:sz w:val="24"/>
          <w:szCs w:val="24"/>
        </w:rPr>
      </w:pPr>
      <w:r w:rsidRPr="00A82788">
        <w:rPr>
          <w:rFonts w:ascii="Times New Roman" w:eastAsia="Times New Roman" w:hAnsi="Times New Roman" w:cs="Times New Roman"/>
          <w:sz w:val="24"/>
          <w:szCs w:val="24"/>
        </w:rPr>
        <w:t>Please describe your plan for coordination and supervision of the project activities.</w:t>
      </w:r>
      <w:r w:rsidR="00A20FEF">
        <w:rPr>
          <w:rFonts w:ascii="Times New Roman" w:eastAsia="Times New Roman" w:hAnsi="Times New Roman" w:cs="Times New Roman"/>
          <w:sz w:val="24"/>
          <w:szCs w:val="24"/>
        </w:rPr>
        <w:br/>
      </w:r>
    </w:p>
    <w:p w14:paraId="62FD2179" w14:textId="0A4BD2A3" w:rsidR="00387BE8" w:rsidRDefault="00FD7A71" w:rsidP="00A82788">
      <w:pPr>
        <w:pStyle w:val="ListParagraph"/>
        <w:numPr>
          <w:ilvl w:val="0"/>
          <w:numId w:val="18"/>
        </w:numPr>
        <w:spacing w:after="0"/>
        <w:rPr>
          <w:rFonts w:ascii="Times New Roman" w:eastAsia="Times New Roman" w:hAnsi="Times New Roman" w:cs="Times New Roman"/>
          <w:sz w:val="24"/>
          <w:szCs w:val="24"/>
        </w:rPr>
      </w:pPr>
      <w:r w:rsidRPr="00A82788">
        <w:rPr>
          <w:rFonts w:ascii="Times New Roman" w:eastAsia="Times New Roman" w:hAnsi="Times New Roman" w:cs="Times New Roman"/>
          <w:sz w:val="24"/>
          <w:szCs w:val="24"/>
        </w:rPr>
        <w:t>Please describe any potential barriers that you foresee and how they will be addressed.</w:t>
      </w:r>
      <w:r w:rsidR="00A20FEF">
        <w:rPr>
          <w:rFonts w:ascii="Times New Roman" w:eastAsia="Times New Roman" w:hAnsi="Times New Roman" w:cs="Times New Roman"/>
          <w:sz w:val="24"/>
          <w:szCs w:val="24"/>
        </w:rPr>
        <w:br/>
      </w:r>
    </w:p>
    <w:p w14:paraId="23FA14F9" w14:textId="0F97BBE6" w:rsidR="00A82788" w:rsidRPr="00A82788" w:rsidRDefault="00A82788" w:rsidP="00A82788">
      <w:pPr>
        <w:pStyle w:val="ListParagraph"/>
        <w:numPr>
          <w:ilvl w:val="0"/>
          <w:numId w:val="18"/>
        </w:numPr>
        <w:rPr>
          <w:rFonts w:ascii="Times New Roman" w:eastAsia="Times New Roman" w:hAnsi="Times New Roman" w:cs="Times New Roman"/>
          <w:sz w:val="24"/>
          <w:szCs w:val="24"/>
        </w:rPr>
      </w:pPr>
      <w:r w:rsidRPr="00A82788">
        <w:rPr>
          <w:rFonts w:ascii="Times New Roman" w:eastAsia="Times New Roman" w:hAnsi="Times New Roman" w:cs="Times New Roman"/>
          <w:sz w:val="24"/>
          <w:szCs w:val="24"/>
        </w:rPr>
        <w:t xml:space="preserve">Discuss a plan to sustain the program </w:t>
      </w:r>
      <w:r w:rsidR="008F401A">
        <w:rPr>
          <w:rFonts w:ascii="Times New Roman" w:eastAsia="Times New Roman" w:hAnsi="Times New Roman" w:cs="Times New Roman"/>
          <w:sz w:val="24"/>
          <w:szCs w:val="24"/>
        </w:rPr>
        <w:t xml:space="preserve">when </w:t>
      </w:r>
      <w:r w:rsidRPr="00A82788">
        <w:rPr>
          <w:rFonts w:ascii="Times New Roman" w:eastAsia="Times New Roman" w:hAnsi="Times New Roman" w:cs="Times New Roman"/>
          <w:sz w:val="24"/>
          <w:szCs w:val="24"/>
        </w:rPr>
        <w:t>federal funding</w:t>
      </w:r>
      <w:r w:rsidR="008F401A">
        <w:rPr>
          <w:rFonts w:ascii="Times New Roman" w:eastAsia="Times New Roman" w:hAnsi="Times New Roman" w:cs="Times New Roman"/>
          <w:sz w:val="24"/>
          <w:szCs w:val="24"/>
        </w:rPr>
        <w:t xml:space="preserve"> ends</w:t>
      </w:r>
      <w:r w:rsidRPr="00A82788">
        <w:rPr>
          <w:rFonts w:ascii="Times New Roman" w:eastAsia="Times New Roman" w:hAnsi="Times New Roman" w:cs="Times New Roman"/>
          <w:sz w:val="24"/>
          <w:szCs w:val="24"/>
        </w:rPr>
        <w:t xml:space="preserve">. </w:t>
      </w:r>
    </w:p>
    <w:p w14:paraId="4C034B27" w14:textId="77777777" w:rsidR="00A82788" w:rsidRPr="00A82788" w:rsidRDefault="00A82788" w:rsidP="00A82788">
      <w:pPr>
        <w:pStyle w:val="ListParagraph"/>
        <w:spacing w:after="0"/>
        <w:rPr>
          <w:rFonts w:ascii="Times New Roman" w:eastAsia="Times New Roman" w:hAnsi="Times New Roman" w:cs="Times New Roman"/>
          <w:sz w:val="24"/>
          <w:szCs w:val="24"/>
        </w:rPr>
      </w:pPr>
    </w:p>
    <w:p w14:paraId="6E3ED3FC" w14:textId="77777777" w:rsidR="00A328E5" w:rsidRDefault="00A328E5" w:rsidP="00F551FB">
      <w:pPr>
        <w:rPr>
          <w:rFonts w:ascii="Times New Roman" w:hAnsi="Times New Roman" w:cs="Times New Roman"/>
          <w:b/>
          <w:sz w:val="24"/>
          <w:szCs w:val="24"/>
        </w:rPr>
      </w:pPr>
    </w:p>
    <w:p w14:paraId="7DA704BF" w14:textId="77777777" w:rsidR="00A20FEF" w:rsidRDefault="00A20FEF" w:rsidP="00F551FB">
      <w:pPr>
        <w:rPr>
          <w:rFonts w:ascii="Times New Roman" w:hAnsi="Times New Roman" w:cs="Times New Roman"/>
          <w:b/>
          <w:sz w:val="24"/>
          <w:szCs w:val="24"/>
        </w:rPr>
      </w:pPr>
    </w:p>
    <w:p w14:paraId="0B6E0D99" w14:textId="77777777" w:rsidR="00A20FEF" w:rsidRDefault="00A20FEF" w:rsidP="00F551FB">
      <w:pPr>
        <w:rPr>
          <w:rFonts w:ascii="Times New Roman" w:hAnsi="Times New Roman" w:cs="Times New Roman"/>
          <w:b/>
          <w:sz w:val="24"/>
          <w:szCs w:val="24"/>
        </w:rPr>
      </w:pPr>
    </w:p>
    <w:p w14:paraId="180C63F3" w14:textId="77777777" w:rsidR="00A20FEF" w:rsidRDefault="00A20FEF" w:rsidP="00F551FB">
      <w:pPr>
        <w:rPr>
          <w:rFonts w:ascii="Times New Roman" w:hAnsi="Times New Roman" w:cs="Times New Roman"/>
          <w:b/>
          <w:sz w:val="24"/>
          <w:szCs w:val="24"/>
        </w:rPr>
      </w:pPr>
    </w:p>
    <w:p w14:paraId="2E63320D" w14:textId="77777777" w:rsidR="00A20FEF" w:rsidRDefault="00A20FEF" w:rsidP="00F551FB">
      <w:pPr>
        <w:rPr>
          <w:rFonts w:ascii="Times New Roman" w:hAnsi="Times New Roman" w:cs="Times New Roman"/>
          <w:b/>
          <w:sz w:val="24"/>
          <w:szCs w:val="24"/>
        </w:rPr>
      </w:pPr>
    </w:p>
    <w:p w14:paraId="2E83EF38" w14:textId="77777777" w:rsidR="00A20FEF" w:rsidRDefault="00A20FEF" w:rsidP="00F551FB">
      <w:pPr>
        <w:rPr>
          <w:rFonts w:ascii="Times New Roman" w:hAnsi="Times New Roman" w:cs="Times New Roman"/>
          <w:b/>
          <w:sz w:val="24"/>
          <w:szCs w:val="24"/>
        </w:rPr>
      </w:pPr>
    </w:p>
    <w:p w14:paraId="167D10A9" w14:textId="77777777" w:rsidR="00A20FEF" w:rsidRPr="002D1F32" w:rsidRDefault="00A20FEF" w:rsidP="00F551FB">
      <w:pPr>
        <w:rPr>
          <w:rFonts w:ascii="Times New Roman" w:hAnsi="Times New Roman" w:cs="Times New Roman"/>
          <w:sz w:val="24"/>
          <w:szCs w:val="24"/>
        </w:rPr>
      </w:pPr>
    </w:p>
    <w:sectPr w:rsidR="00A20FEF" w:rsidRPr="002D1F32">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7DE2A" w14:textId="77777777" w:rsidR="00D86E8D" w:rsidRDefault="00D86E8D" w:rsidP="00DA6A5F">
      <w:pPr>
        <w:spacing w:after="0" w:line="240" w:lineRule="auto"/>
      </w:pPr>
      <w:r>
        <w:separator/>
      </w:r>
    </w:p>
  </w:endnote>
  <w:endnote w:type="continuationSeparator" w:id="0">
    <w:p w14:paraId="1C782C77" w14:textId="77777777" w:rsidR="00D86E8D" w:rsidRDefault="00D86E8D" w:rsidP="00DA6A5F">
      <w:pPr>
        <w:spacing w:after="0" w:line="240" w:lineRule="auto"/>
      </w:pPr>
      <w:r>
        <w:continuationSeparator/>
      </w:r>
    </w:p>
  </w:endnote>
  <w:endnote w:id="1">
    <w:p w14:paraId="466C59A9" w14:textId="77777777" w:rsidR="00A82788" w:rsidRPr="000A1B42" w:rsidRDefault="00A82788" w:rsidP="00A82788">
      <w:pPr>
        <w:pStyle w:val="EndnoteText1"/>
        <w:rPr>
          <w:rFonts w:ascii="Times New Roman" w:hAnsi="Times New Roman" w:cs="Times New Roman"/>
          <w:sz w:val="22"/>
          <w:szCs w:val="26"/>
        </w:rPr>
      </w:pPr>
      <w:r w:rsidRPr="000A1B42">
        <w:rPr>
          <w:rStyle w:val="EndnoteReference"/>
          <w:rFonts w:ascii="Times New Roman" w:hAnsi="Times New Roman" w:cs="Times New Roman"/>
          <w:sz w:val="22"/>
          <w:szCs w:val="26"/>
        </w:rPr>
        <w:endnoteRef/>
      </w:r>
      <w:r w:rsidRPr="000A1B42">
        <w:rPr>
          <w:rFonts w:ascii="Times New Roman" w:hAnsi="Times New Roman" w:cs="Times New Roman"/>
          <w:sz w:val="22"/>
          <w:szCs w:val="26"/>
        </w:rPr>
        <w:t xml:space="preserve"> Appel, P. W., Ellison, A. A., Jansky, H. K., &amp; Oldak, R. (2004). Barriers to enrollment in drug abuse treatment and suggestions for reducing them: Opinions of drug injecting street outreach clients and other system Stakeholders. </w:t>
      </w:r>
      <w:r w:rsidRPr="000A1B42">
        <w:rPr>
          <w:rFonts w:ascii="Times New Roman" w:hAnsi="Times New Roman" w:cs="Times New Roman"/>
          <w:i/>
          <w:iCs/>
          <w:sz w:val="22"/>
          <w:szCs w:val="26"/>
        </w:rPr>
        <w:t>The American Journal of Drug and Alcohol Abuse</w:t>
      </w:r>
      <w:r w:rsidRPr="000A1B42">
        <w:rPr>
          <w:rFonts w:ascii="Times New Roman" w:hAnsi="Times New Roman" w:cs="Times New Roman"/>
          <w:sz w:val="22"/>
          <w:szCs w:val="26"/>
        </w:rPr>
        <w:t xml:space="preserve">, </w:t>
      </w:r>
      <w:r w:rsidRPr="000A1B42">
        <w:rPr>
          <w:rFonts w:ascii="Times New Roman" w:hAnsi="Times New Roman" w:cs="Times New Roman"/>
          <w:i/>
          <w:iCs/>
          <w:sz w:val="22"/>
          <w:szCs w:val="26"/>
        </w:rPr>
        <w:t>30</w:t>
      </w:r>
      <w:r w:rsidRPr="000A1B42">
        <w:rPr>
          <w:rFonts w:ascii="Times New Roman" w:hAnsi="Times New Roman" w:cs="Times New Roman"/>
          <w:sz w:val="22"/>
          <w:szCs w:val="26"/>
        </w:rPr>
        <w:t>(1), 129–153.</w:t>
      </w:r>
    </w:p>
    <w:p w14:paraId="45B88E12" w14:textId="77777777" w:rsidR="00A82788" w:rsidRPr="000A1B42" w:rsidRDefault="00A82788" w:rsidP="00A82788">
      <w:pPr>
        <w:pStyle w:val="EndnoteText1"/>
        <w:rPr>
          <w:rFonts w:ascii="Times New Roman" w:hAnsi="Times New Roman" w:cs="Times New Roman"/>
          <w:sz w:val="22"/>
          <w:szCs w:val="2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60001" w14:textId="77777777" w:rsidR="00DB3D65" w:rsidRPr="00DA6A5F" w:rsidRDefault="005C416B" w:rsidP="00DA6A5F">
    <w:pPr>
      <w:pStyle w:val="Footer"/>
      <w:jc w:val="center"/>
      <w:rPr>
        <w:rFonts w:ascii="Times New Roman" w:hAnsi="Times New Roman" w:cs="Times New Roman"/>
        <w:sz w:val="20"/>
        <w:szCs w:val="20"/>
      </w:rPr>
    </w:pPr>
    <w:r>
      <w:rPr>
        <w:rFonts w:ascii="Times New Roman" w:hAnsi="Times New Roman" w:cs="Times New Roman"/>
        <w:sz w:val="20"/>
        <w:szCs w:val="20"/>
      </w:rPr>
      <w:t xml:space="preserve">Page </w:t>
    </w:r>
    <w:r w:rsidR="00DB3D65" w:rsidRPr="00DA6A5F">
      <w:rPr>
        <w:rFonts w:ascii="Times New Roman" w:hAnsi="Times New Roman" w:cs="Times New Roman"/>
        <w:sz w:val="20"/>
        <w:szCs w:val="20"/>
      </w:rPr>
      <w:fldChar w:fldCharType="begin"/>
    </w:r>
    <w:r w:rsidR="00DB3D65" w:rsidRPr="00DA6A5F">
      <w:rPr>
        <w:rFonts w:ascii="Times New Roman" w:hAnsi="Times New Roman" w:cs="Times New Roman"/>
        <w:sz w:val="20"/>
        <w:szCs w:val="20"/>
      </w:rPr>
      <w:instrText xml:space="preserve"> PAGE   \* MERGEFORMAT </w:instrText>
    </w:r>
    <w:r w:rsidR="00DB3D65" w:rsidRPr="00DA6A5F">
      <w:rPr>
        <w:rFonts w:ascii="Times New Roman" w:hAnsi="Times New Roman" w:cs="Times New Roman"/>
        <w:sz w:val="20"/>
        <w:szCs w:val="20"/>
      </w:rPr>
      <w:fldChar w:fldCharType="separate"/>
    </w:r>
    <w:r w:rsidR="00EE4B0D">
      <w:rPr>
        <w:rFonts w:ascii="Times New Roman" w:hAnsi="Times New Roman" w:cs="Times New Roman"/>
        <w:noProof/>
        <w:sz w:val="20"/>
        <w:szCs w:val="20"/>
      </w:rPr>
      <w:t>1</w:t>
    </w:r>
    <w:r w:rsidR="00DB3D65" w:rsidRPr="00DA6A5F">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55F68" w14:textId="77777777" w:rsidR="00D86E8D" w:rsidRDefault="00D86E8D" w:rsidP="00DA6A5F">
      <w:pPr>
        <w:spacing w:after="0" w:line="240" w:lineRule="auto"/>
      </w:pPr>
      <w:r>
        <w:separator/>
      </w:r>
    </w:p>
  </w:footnote>
  <w:footnote w:type="continuationSeparator" w:id="0">
    <w:p w14:paraId="48079E08" w14:textId="77777777" w:rsidR="00D86E8D" w:rsidRDefault="00D86E8D" w:rsidP="00DA6A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67C26"/>
    <w:multiLevelType w:val="hybridMultilevel"/>
    <w:tmpl w:val="17429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C74C84"/>
    <w:multiLevelType w:val="hybridMultilevel"/>
    <w:tmpl w:val="2F264F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E63445"/>
    <w:multiLevelType w:val="hybridMultilevel"/>
    <w:tmpl w:val="4AE001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97447E"/>
    <w:multiLevelType w:val="hybridMultilevel"/>
    <w:tmpl w:val="AE604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052A99"/>
    <w:multiLevelType w:val="hybridMultilevel"/>
    <w:tmpl w:val="684E0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587A76"/>
    <w:multiLevelType w:val="hybridMultilevel"/>
    <w:tmpl w:val="ADDE93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D12D75"/>
    <w:multiLevelType w:val="hybridMultilevel"/>
    <w:tmpl w:val="5792D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FB66D6"/>
    <w:multiLevelType w:val="hybridMultilevel"/>
    <w:tmpl w:val="B0427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514F28"/>
    <w:multiLevelType w:val="hybridMultilevel"/>
    <w:tmpl w:val="6FC2C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B56FD4"/>
    <w:multiLevelType w:val="hybridMultilevel"/>
    <w:tmpl w:val="2886F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2B219A"/>
    <w:multiLevelType w:val="hybridMultilevel"/>
    <w:tmpl w:val="99A25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EE483D"/>
    <w:multiLevelType w:val="hybridMultilevel"/>
    <w:tmpl w:val="20BE5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DA203B"/>
    <w:multiLevelType w:val="hybridMultilevel"/>
    <w:tmpl w:val="783E7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A64AED"/>
    <w:multiLevelType w:val="hybridMultilevel"/>
    <w:tmpl w:val="493877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53B67CA"/>
    <w:multiLevelType w:val="hybridMultilevel"/>
    <w:tmpl w:val="27508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C16AB6"/>
    <w:multiLevelType w:val="hybridMultilevel"/>
    <w:tmpl w:val="0C905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4C1B29"/>
    <w:multiLevelType w:val="hybridMultilevel"/>
    <w:tmpl w:val="608AFC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4D2106"/>
    <w:multiLevelType w:val="hybridMultilevel"/>
    <w:tmpl w:val="45486EA2"/>
    <w:lvl w:ilvl="0" w:tplc="AB3A6D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DA03ACC"/>
    <w:multiLevelType w:val="hybridMultilevel"/>
    <w:tmpl w:val="C0CE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AB6676"/>
    <w:multiLevelType w:val="hybridMultilevel"/>
    <w:tmpl w:val="F8B4A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9A4F03"/>
    <w:multiLevelType w:val="hybridMultilevel"/>
    <w:tmpl w:val="D226AD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AE4811"/>
    <w:multiLevelType w:val="hybridMultilevel"/>
    <w:tmpl w:val="366C2A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E8050D"/>
    <w:multiLevelType w:val="hybridMultilevel"/>
    <w:tmpl w:val="93FE093A"/>
    <w:lvl w:ilvl="0" w:tplc="3E5239E0">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3"/>
  </w:num>
  <w:num w:numId="3">
    <w:abstractNumId w:val="8"/>
  </w:num>
  <w:num w:numId="4">
    <w:abstractNumId w:val="2"/>
  </w:num>
  <w:num w:numId="5">
    <w:abstractNumId w:val="4"/>
  </w:num>
  <w:num w:numId="6">
    <w:abstractNumId w:val="19"/>
  </w:num>
  <w:num w:numId="7">
    <w:abstractNumId w:val="18"/>
  </w:num>
  <w:num w:numId="8">
    <w:abstractNumId w:val="7"/>
  </w:num>
  <w:num w:numId="9">
    <w:abstractNumId w:val="15"/>
  </w:num>
  <w:num w:numId="10">
    <w:abstractNumId w:val="12"/>
  </w:num>
  <w:num w:numId="11">
    <w:abstractNumId w:val="9"/>
  </w:num>
  <w:num w:numId="12">
    <w:abstractNumId w:val="11"/>
  </w:num>
  <w:num w:numId="13">
    <w:abstractNumId w:val="0"/>
  </w:num>
  <w:num w:numId="14">
    <w:abstractNumId w:val="6"/>
  </w:num>
  <w:num w:numId="15">
    <w:abstractNumId w:val="10"/>
  </w:num>
  <w:num w:numId="16">
    <w:abstractNumId w:val="3"/>
  </w:num>
  <w:num w:numId="17">
    <w:abstractNumId w:val="14"/>
  </w:num>
  <w:num w:numId="18">
    <w:abstractNumId w:val="22"/>
  </w:num>
  <w:num w:numId="19">
    <w:abstractNumId w:val="20"/>
  </w:num>
  <w:num w:numId="20">
    <w:abstractNumId w:val="1"/>
  </w:num>
  <w:num w:numId="21">
    <w:abstractNumId w:val="16"/>
  </w:num>
  <w:num w:numId="22">
    <w:abstractNumId w:val="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6E"/>
    <w:rsid w:val="000203F3"/>
    <w:rsid w:val="00035203"/>
    <w:rsid w:val="00091CE5"/>
    <w:rsid w:val="000D2656"/>
    <w:rsid w:val="000E2917"/>
    <w:rsid w:val="00113D3B"/>
    <w:rsid w:val="00130BF7"/>
    <w:rsid w:val="00145851"/>
    <w:rsid w:val="001E09D6"/>
    <w:rsid w:val="00216CC1"/>
    <w:rsid w:val="002C3C15"/>
    <w:rsid w:val="002C42FC"/>
    <w:rsid w:val="002D1F32"/>
    <w:rsid w:val="002D610D"/>
    <w:rsid w:val="002F35C6"/>
    <w:rsid w:val="00303728"/>
    <w:rsid w:val="00322A74"/>
    <w:rsid w:val="00387BE8"/>
    <w:rsid w:val="003A00F4"/>
    <w:rsid w:val="0040380E"/>
    <w:rsid w:val="00425980"/>
    <w:rsid w:val="00426CF7"/>
    <w:rsid w:val="0046326E"/>
    <w:rsid w:val="0048007E"/>
    <w:rsid w:val="004B410F"/>
    <w:rsid w:val="004C6E43"/>
    <w:rsid w:val="005A289D"/>
    <w:rsid w:val="005C416B"/>
    <w:rsid w:val="00603ABF"/>
    <w:rsid w:val="00682F86"/>
    <w:rsid w:val="0068313B"/>
    <w:rsid w:val="00683F2F"/>
    <w:rsid w:val="006A5511"/>
    <w:rsid w:val="007051ED"/>
    <w:rsid w:val="007A562B"/>
    <w:rsid w:val="00856777"/>
    <w:rsid w:val="00875108"/>
    <w:rsid w:val="008B09D2"/>
    <w:rsid w:val="008D780A"/>
    <w:rsid w:val="008F401A"/>
    <w:rsid w:val="00A20FEF"/>
    <w:rsid w:val="00A328E5"/>
    <w:rsid w:val="00A40DCC"/>
    <w:rsid w:val="00A70CA7"/>
    <w:rsid w:val="00A82788"/>
    <w:rsid w:val="00AD64C4"/>
    <w:rsid w:val="00B06FEF"/>
    <w:rsid w:val="00B21D9C"/>
    <w:rsid w:val="00BA1342"/>
    <w:rsid w:val="00C13054"/>
    <w:rsid w:val="00C73C66"/>
    <w:rsid w:val="00CE5398"/>
    <w:rsid w:val="00CF006E"/>
    <w:rsid w:val="00CF314E"/>
    <w:rsid w:val="00D1125F"/>
    <w:rsid w:val="00D13D40"/>
    <w:rsid w:val="00D149F6"/>
    <w:rsid w:val="00D20E7C"/>
    <w:rsid w:val="00D565D0"/>
    <w:rsid w:val="00D86E8D"/>
    <w:rsid w:val="00DA6A5F"/>
    <w:rsid w:val="00DB3D65"/>
    <w:rsid w:val="00DC5A8A"/>
    <w:rsid w:val="00DF7BC3"/>
    <w:rsid w:val="00E02DEB"/>
    <w:rsid w:val="00E91198"/>
    <w:rsid w:val="00EE4B0D"/>
    <w:rsid w:val="00EF2ACD"/>
    <w:rsid w:val="00EF5EA1"/>
    <w:rsid w:val="00F0706B"/>
    <w:rsid w:val="00F17104"/>
    <w:rsid w:val="00F2221C"/>
    <w:rsid w:val="00F551FB"/>
    <w:rsid w:val="00F90181"/>
    <w:rsid w:val="00FD7A71"/>
    <w:rsid w:val="00FF6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426D0"/>
  <w15:chartTrackingRefBased/>
  <w15:docId w15:val="{F5459566-156B-4AC9-A809-6ED13CAC3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49F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006E"/>
    <w:pPr>
      <w:ind w:left="720"/>
      <w:contextualSpacing/>
    </w:pPr>
  </w:style>
  <w:style w:type="table" w:styleId="TableGrid">
    <w:name w:val="Table Grid"/>
    <w:basedOn w:val="TableNormal"/>
    <w:rsid w:val="00CF00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40DCC"/>
    <w:rPr>
      <w:color w:val="0563C1" w:themeColor="hyperlink"/>
      <w:u w:val="single"/>
    </w:rPr>
  </w:style>
  <w:style w:type="paragraph" w:styleId="BodyText">
    <w:name w:val="Body Text"/>
    <w:basedOn w:val="Normal"/>
    <w:link w:val="BodyTextChar"/>
    <w:uiPriority w:val="1"/>
    <w:qFormat/>
    <w:rsid w:val="007A562B"/>
    <w:pPr>
      <w:widowControl w:val="0"/>
      <w:tabs>
        <w:tab w:val="left" w:pos="-1440"/>
        <w:tab w:val="num" w:pos="1440"/>
      </w:tabs>
      <w:spacing w:after="0" w:line="240" w:lineRule="auto"/>
      <w:jc w:val="center"/>
    </w:pPr>
    <w:rPr>
      <w:rFonts w:ascii="CG Times" w:eastAsia="Times New Roman" w:hAnsi="CG Times" w:cs="Times New Roman"/>
      <w:b/>
      <w:sz w:val="24"/>
      <w:szCs w:val="24"/>
    </w:rPr>
  </w:style>
  <w:style w:type="character" w:customStyle="1" w:styleId="BodyTextChar">
    <w:name w:val="Body Text Char"/>
    <w:basedOn w:val="DefaultParagraphFont"/>
    <w:link w:val="BodyText"/>
    <w:uiPriority w:val="1"/>
    <w:rsid w:val="007A562B"/>
    <w:rPr>
      <w:rFonts w:ascii="CG Times" w:eastAsia="Times New Roman" w:hAnsi="CG Times" w:cs="Times New Roman"/>
      <w:b/>
      <w:sz w:val="24"/>
      <w:szCs w:val="24"/>
    </w:rPr>
  </w:style>
  <w:style w:type="paragraph" w:styleId="Header">
    <w:name w:val="header"/>
    <w:basedOn w:val="Normal"/>
    <w:link w:val="HeaderChar"/>
    <w:uiPriority w:val="99"/>
    <w:unhideWhenUsed/>
    <w:rsid w:val="00DA6A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6A5F"/>
  </w:style>
  <w:style w:type="paragraph" w:styleId="Footer">
    <w:name w:val="footer"/>
    <w:basedOn w:val="Normal"/>
    <w:link w:val="FooterChar"/>
    <w:uiPriority w:val="99"/>
    <w:unhideWhenUsed/>
    <w:rsid w:val="00DA6A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6A5F"/>
  </w:style>
  <w:style w:type="table" w:customStyle="1" w:styleId="TableGrid3">
    <w:name w:val="Table Grid3"/>
    <w:basedOn w:val="TableNormal"/>
    <w:next w:val="TableGrid"/>
    <w:uiPriority w:val="39"/>
    <w:rsid w:val="003A0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Text1">
    <w:name w:val="Endnote Text1"/>
    <w:basedOn w:val="Normal"/>
    <w:next w:val="EndnoteText"/>
    <w:link w:val="EndnoteTextChar"/>
    <w:uiPriority w:val="99"/>
    <w:semiHidden/>
    <w:unhideWhenUsed/>
    <w:rsid w:val="00A82788"/>
    <w:pPr>
      <w:spacing w:after="0" w:line="240" w:lineRule="auto"/>
    </w:pPr>
    <w:rPr>
      <w:sz w:val="20"/>
      <w:szCs w:val="20"/>
    </w:rPr>
  </w:style>
  <w:style w:type="character" w:customStyle="1" w:styleId="EndnoteTextChar">
    <w:name w:val="Endnote Text Char"/>
    <w:basedOn w:val="DefaultParagraphFont"/>
    <w:link w:val="EndnoteText1"/>
    <w:uiPriority w:val="99"/>
    <w:semiHidden/>
    <w:rsid w:val="00A82788"/>
    <w:rPr>
      <w:sz w:val="20"/>
      <w:szCs w:val="20"/>
    </w:rPr>
  </w:style>
  <w:style w:type="character" w:styleId="EndnoteReference">
    <w:name w:val="endnote reference"/>
    <w:basedOn w:val="DefaultParagraphFont"/>
    <w:uiPriority w:val="99"/>
    <w:semiHidden/>
    <w:unhideWhenUsed/>
    <w:rsid w:val="00A82788"/>
    <w:rPr>
      <w:vertAlign w:val="superscript"/>
    </w:rPr>
  </w:style>
  <w:style w:type="paragraph" w:styleId="EndnoteText">
    <w:name w:val="endnote text"/>
    <w:basedOn w:val="Normal"/>
    <w:link w:val="EndnoteTextChar1"/>
    <w:uiPriority w:val="99"/>
    <w:semiHidden/>
    <w:unhideWhenUsed/>
    <w:rsid w:val="00A82788"/>
    <w:pPr>
      <w:spacing w:after="0" w:line="240" w:lineRule="auto"/>
    </w:pPr>
    <w:rPr>
      <w:sz w:val="20"/>
      <w:szCs w:val="20"/>
    </w:rPr>
  </w:style>
  <w:style w:type="character" w:customStyle="1" w:styleId="EndnoteTextChar1">
    <w:name w:val="Endnote Text Char1"/>
    <w:basedOn w:val="DefaultParagraphFont"/>
    <w:link w:val="EndnoteText"/>
    <w:uiPriority w:val="99"/>
    <w:semiHidden/>
    <w:rsid w:val="00A82788"/>
    <w:rPr>
      <w:sz w:val="20"/>
      <w:szCs w:val="20"/>
    </w:rPr>
  </w:style>
  <w:style w:type="paragraph" w:styleId="BalloonText">
    <w:name w:val="Balloon Text"/>
    <w:basedOn w:val="Normal"/>
    <w:link w:val="BalloonTextChar"/>
    <w:uiPriority w:val="99"/>
    <w:semiHidden/>
    <w:unhideWhenUsed/>
    <w:rsid w:val="006A55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5511"/>
    <w:rPr>
      <w:rFonts w:ascii="Segoe UI" w:hAnsi="Segoe UI" w:cs="Segoe UI"/>
      <w:sz w:val="18"/>
      <w:szCs w:val="18"/>
    </w:rPr>
  </w:style>
  <w:style w:type="character" w:styleId="CommentReference">
    <w:name w:val="annotation reference"/>
    <w:basedOn w:val="DefaultParagraphFont"/>
    <w:uiPriority w:val="99"/>
    <w:semiHidden/>
    <w:unhideWhenUsed/>
    <w:rsid w:val="00EF2ACD"/>
    <w:rPr>
      <w:sz w:val="16"/>
      <w:szCs w:val="16"/>
    </w:rPr>
  </w:style>
  <w:style w:type="paragraph" w:styleId="CommentText">
    <w:name w:val="annotation text"/>
    <w:basedOn w:val="Normal"/>
    <w:link w:val="CommentTextChar"/>
    <w:uiPriority w:val="99"/>
    <w:semiHidden/>
    <w:unhideWhenUsed/>
    <w:rsid w:val="00EF2ACD"/>
    <w:pPr>
      <w:spacing w:line="240" w:lineRule="auto"/>
    </w:pPr>
    <w:rPr>
      <w:sz w:val="20"/>
      <w:szCs w:val="20"/>
    </w:rPr>
  </w:style>
  <w:style w:type="character" w:customStyle="1" w:styleId="CommentTextChar">
    <w:name w:val="Comment Text Char"/>
    <w:basedOn w:val="DefaultParagraphFont"/>
    <w:link w:val="CommentText"/>
    <w:uiPriority w:val="99"/>
    <w:semiHidden/>
    <w:rsid w:val="00EF2ACD"/>
    <w:rPr>
      <w:sz w:val="20"/>
      <w:szCs w:val="20"/>
    </w:rPr>
  </w:style>
  <w:style w:type="paragraph" w:styleId="CommentSubject">
    <w:name w:val="annotation subject"/>
    <w:basedOn w:val="CommentText"/>
    <w:next w:val="CommentText"/>
    <w:link w:val="CommentSubjectChar"/>
    <w:uiPriority w:val="99"/>
    <w:semiHidden/>
    <w:unhideWhenUsed/>
    <w:rsid w:val="00EF2ACD"/>
    <w:rPr>
      <w:b/>
      <w:bCs/>
    </w:rPr>
  </w:style>
  <w:style w:type="character" w:customStyle="1" w:styleId="CommentSubjectChar">
    <w:name w:val="Comment Subject Char"/>
    <w:basedOn w:val="CommentTextChar"/>
    <w:link w:val="CommentSubject"/>
    <w:uiPriority w:val="99"/>
    <w:semiHidden/>
    <w:rsid w:val="00EF2A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39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p.state.il.us/crime/cii2015.cf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cjia.state.il.us/research/overview"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icjia.state.il.us/assets/pdf/FSGU/Goals_Objectives_and_Performance_Measures_2012.pdf" TargetMode="External"/><Relationship Id="rId4" Type="http://schemas.openxmlformats.org/officeDocument/2006/relationships/webSettings" Target="webSettings.xml"/><Relationship Id="rId9" Type="http://schemas.openxmlformats.org/officeDocument/2006/relationships/hyperlink" Target="https://bjapmt.ojp.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1679</Words>
  <Characters>9573</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Brennan, Maureen</dc:creator>
  <cp:keywords/>
  <dc:description/>
  <cp:lastModifiedBy>Brennan, Maureen</cp:lastModifiedBy>
  <cp:revision>2</cp:revision>
  <cp:lastPrinted>2017-03-22T14:41:00Z</cp:lastPrinted>
  <dcterms:created xsi:type="dcterms:W3CDTF">2017-03-31T15:48:00Z</dcterms:created>
  <dcterms:modified xsi:type="dcterms:W3CDTF">2017-03-31T15:48:00Z</dcterms:modified>
</cp:coreProperties>
</file>