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445"/>
        <w:gridCol w:w="2430"/>
        <w:gridCol w:w="6115"/>
      </w:tblGrid>
      <w:tr w:rsidR="00134386" w:rsidRPr="007F5F39" w14:paraId="69F43752" w14:textId="77777777" w:rsidTr="00B11971">
        <w:trPr>
          <w:cantSplit/>
        </w:trPr>
        <w:tc>
          <w:tcPr>
            <w:tcW w:w="8990" w:type="dxa"/>
            <w:gridSpan w:val="3"/>
            <w:shd w:val="clear" w:color="auto" w:fill="D9D9D9" w:themeFill="background1" w:themeFillShade="D9"/>
          </w:tcPr>
          <w:p w14:paraId="5F98A461" w14:textId="7A8F7606" w:rsidR="00BF6D34" w:rsidRPr="007F5F39" w:rsidRDefault="00134386" w:rsidP="001343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0" w:name="_GoBack"/>
            <w:bookmarkEnd w:id="0"/>
            <w:r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>Uniform Application for State Grant Assistance</w:t>
            </w:r>
          </w:p>
          <w:p w14:paraId="056E0CF8" w14:textId="43305CA4" w:rsidR="00134386" w:rsidRPr="007F5F39" w:rsidRDefault="00A424DC" w:rsidP="00A424D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>Updated by ICJIA</w:t>
            </w:r>
          </w:p>
        </w:tc>
      </w:tr>
      <w:tr w:rsidR="00B11971" w:rsidRPr="007F5F39" w14:paraId="01429B03" w14:textId="77777777" w:rsidTr="00B11971">
        <w:tc>
          <w:tcPr>
            <w:tcW w:w="8990" w:type="dxa"/>
            <w:gridSpan w:val="3"/>
            <w:shd w:val="clear" w:color="auto" w:fill="D9D9D9" w:themeFill="background1" w:themeFillShade="D9"/>
          </w:tcPr>
          <w:p w14:paraId="2595E5E3" w14:textId="41570A3B" w:rsidR="00B11971" w:rsidRPr="007F5F39" w:rsidRDefault="00B11971" w:rsidP="00B11971">
            <w:pPr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DB4EF8F" w14:textId="77777777" w:rsidR="00A424DC" w:rsidRPr="007F5F39" w:rsidRDefault="00A424DC" w:rsidP="00B11971">
            <w:pPr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Illinois Criminal Justice Information Authority </w:t>
            </w:r>
          </w:p>
          <w:p w14:paraId="02A0F3BC" w14:textId="01FB388B" w:rsidR="00B11971" w:rsidRPr="007F5F39" w:rsidRDefault="00B11971" w:rsidP="00B11971">
            <w:pPr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>Completed Section</w:t>
            </w:r>
          </w:p>
          <w:p w14:paraId="236F55FD" w14:textId="4BAC21B4" w:rsidR="00B11971" w:rsidRPr="007F5F39" w:rsidRDefault="00B11971" w:rsidP="00B11971">
            <w:pPr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23FB9" w:rsidRPr="007F5F39" w14:paraId="49E843F6" w14:textId="77777777" w:rsidTr="00707AF7">
        <w:tc>
          <w:tcPr>
            <w:tcW w:w="445" w:type="dxa"/>
          </w:tcPr>
          <w:p w14:paraId="75832143" w14:textId="77777777" w:rsidR="007D5028" w:rsidRPr="007F5F39" w:rsidRDefault="007D5028" w:rsidP="007D502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</w:tcPr>
          <w:p w14:paraId="429FF928" w14:textId="77777777" w:rsidR="007D5028" w:rsidRPr="007F5F39" w:rsidRDefault="007D5028" w:rsidP="007D502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>Type of Submission</w:t>
            </w:r>
          </w:p>
          <w:p w14:paraId="0E264A14" w14:textId="77777777" w:rsidR="007D5028" w:rsidRPr="007F5F39" w:rsidRDefault="007D5028" w:rsidP="007D5028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115" w:type="dxa"/>
          </w:tcPr>
          <w:p w14:paraId="6DF48CDF" w14:textId="2BF7AF9C" w:rsidR="007D5028" w:rsidRPr="007F5F39" w:rsidRDefault="00C648B5" w:rsidP="00F3521E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364779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 w:rsidRPr="007F5F3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F3521E" w:rsidRPr="007F5F39">
              <w:rPr>
                <w:rFonts w:ascii="Times New Roman" w:hAnsi="Times New Roman" w:cs="Times New Roman"/>
              </w:rPr>
              <w:t xml:space="preserve"> </w:t>
            </w:r>
            <w:r w:rsidR="007D5028" w:rsidRPr="007F5F39">
              <w:rPr>
                <w:rFonts w:ascii="Times New Roman" w:hAnsi="Times New Roman" w:cs="Times New Roman"/>
                <w:sz w:val="20"/>
                <w:szCs w:val="20"/>
              </w:rPr>
              <w:t>Pre</w:t>
            </w:r>
            <w:r w:rsidR="00DE605A" w:rsidRPr="007F5F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D5028" w:rsidRPr="007F5F39">
              <w:rPr>
                <w:rFonts w:ascii="Times New Roman" w:hAnsi="Times New Roman" w:cs="Times New Roman"/>
                <w:sz w:val="20"/>
                <w:szCs w:val="20"/>
              </w:rPr>
              <w:t>application</w:t>
            </w:r>
            <w:r w:rsidR="007D5028" w:rsidRPr="007F5F39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="007D5028" w:rsidRPr="007F5F39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14:paraId="59CD3C46" w14:textId="79457A4F" w:rsidR="005D629D" w:rsidRPr="007F5F39" w:rsidRDefault="00C648B5" w:rsidP="00F3521E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18314338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5F39">
                  <w:rPr>
                    <w:rFonts w:ascii="MS Gothic" w:eastAsia="MS Gothic" w:hAnsi="MS Gothic" w:cs="Times New Roman" w:hint="eastAsia"/>
                  </w:rPr>
                  <w:t>☒</w:t>
                </w:r>
              </w:sdtContent>
            </w:sdt>
            <w:r w:rsidR="00F3521E" w:rsidRPr="007F5F39">
              <w:rPr>
                <w:rFonts w:ascii="Times New Roman" w:hAnsi="Times New Roman" w:cs="Times New Roman"/>
              </w:rPr>
              <w:t xml:space="preserve"> </w:t>
            </w:r>
            <w:r w:rsidR="007D5028" w:rsidRPr="007F5F39">
              <w:rPr>
                <w:rFonts w:ascii="Times New Roman" w:hAnsi="Times New Roman" w:cs="Times New Roman"/>
                <w:sz w:val="20"/>
                <w:szCs w:val="20"/>
              </w:rPr>
              <w:t>Application</w:t>
            </w:r>
            <w:r w:rsidR="007D5028" w:rsidRPr="007F5F39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="007D5028" w:rsidRPr="007F5F39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14:paraId="318E2D9C" w14:textId="46ABF0A4" w:rsidR="007D5028" w:rsidRPr="007F5F39" w:rsidRDefault="00C648B5" w:rsidP="00F3521E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948888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 w:rsidRPr="007F5F3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D5028" w:rsidRPr="007F5F39">
              <w:rPr>
                <w:rFonts w:ascii="Times New Roman" w:hAnsi="Times New Roman" w:cs="Times New Roman"/>
                <w:sz w:val="20"/>
                <w:szCs w:val="20"/>
              </w:rPr>
              <w:t xml:space="preserve"> Changed / Corrected Application</w:t>
            </w:r>
          </w:p>
          <w:p w14:paraId="36788DE4" w14:textId="77777777" w:rsidR="007D5028" w:rsidRPr="007F5F39" w:rsidRDefault="007D5028" w:rsidP="005D629D">
            <w:pPr>
              <w:pStyle w:val="ListParagraph"/>
              <w:ind w:left="0" w:hanging="2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3FB9" w:rsidRPr="007F5F39" w14:paraId="49767EE4" w14:textId="77777777" w:rsidTr="00707AF7">
        <w:tc>
          <w:tcPr>
            <w:tcW w:w="445" w:type="dxa"/>
          </w:tcPr>
          <w:p w14:paraId="6E840FED" w14:textId="77777777" w:rsidR="005D629D" w:rsidRPr="007F5F39" w:rsidRDefault="005D629D" w:rsidP="005D629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</w:tcPr>
          <w:p w14:paraId="5B63F5F3" w14:textId="77777777" w:rsidR="005D629D" w:rsidRPr="007F5F39" w:rsidRDefault="005D629D" w:rsidP="005D62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>Type of Application</w:t>
            </w:r>
          </w:p>
          <w:p w14:paraId="24DF590D" w14:textId="77777777" w:rsidR="005D629D" w:rsidRPr="007F5F39" w:rsidRDefault="005D629D" w:rsidP="005D629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115" w:type="dxa"/>
          </w:tcPr>
          <w:p w14:paraId="2767FF2C" w14:textId="492BB181" w:rsidR="005D629D" w:rsidRPr="007F5F39" w:rsidRDefault="00C648B5" w:rsidP="00F3521E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20033944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5F39">
                  <w:rPr>
                    <w:rFonts w:ascii="MS Gothic" w:eastAsia="MS Gothic" w:hAnsi="MS Gothic" w:cs="Times New Roman" w:hint="eastAsia"/>
                  </w:rPr>
                  <w:t>☒</w:t>
                </w:r>
              </w:sdtContent>
            </w:sdt>
            <w:r w:rsidR="00F3521E" w:rsidRPr="007F5F39">
              <w:rPr>
                <w:rFonts w:ascii="Times New Roman" w:hAnsi="Times New Roman" w:cs="Times New Roman"/>
              </w:rPr>
              <w:t xml:space="preserve"> </w:t>
            </w:r>
            <w:r w:rsidR="005D629D" w:rsidRPr="007F5F39">
              <w:rPr>
                <w:rFonts w:ascii="Times New Roman" w:hAnsi="Times New Roman" w:cs="Times New Roman"/>
                <w:sz w:val="20"/>
                <w:szCs w:val="20"/>
              </w:rPr>
              <w:t>New</w:t>
            </w:r>
            <w:r w:rsidR="005D629D" w:rsidRPr="007F5F39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="005D629D" w:rsidRPr="007F5F39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14:paraId="5BB4FE58" w14:textId="7BA22142" w:rsidR="005D629D" w:rsidRPr="007F5F39" w:rsidRDefault="00C648B5" w:rsidP="00F3521E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751665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 w:rsidRPr="007F5F3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F3521E" w:rsidRPr="007F5F39">
              <w:rPr>
                <w:rFonts w:ascii="Times New Roman" w:hAnsi="Times New Roman" w:cs="Times New Roman"/>
              </w:rPr>
              <w:t xml:space="preserve"> </w:t>
            </w:r>
            <w:r w:rsidR="005D629D" w:rsidRPr="007F5F39">
              <w:rPr>
                <w:rFonts w:ascii="Times New Roman" w:hAnsi="Times New Roman" w:cs="Times New Roman"/>
                <w:sz w:val="20"/>
                <w:szCs w:val="20"/>
              </w:rPr>
              <w:t xml:space="preserve">Continuation </w:t>
            </w:r>
            <w:r w:rsidR="00346BAE" w:rsidRPr="007F5F39">
              <w:rPr>
                <w:rFonts w:ascii="Times New Roman" w:hAnsi="Times New Roman" w:cs="Times New Roman"/>
                <w:sz w:val="20"/>
                <w:szCs w:val="20"/>
              </w:rPr>
              <w:t>(i.e. multiple year grant)</w:t>
            </w:r>
            <w:r w:rsidR="005D629D" w:rsidRPr="007F5F39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14:paraId="498E5B1F" w14:textId="09D3C276" w:rsidR="005D629D" w:rsidRPr="007F5F39" w:rsidRDefault="00C648B5" w:rsidP="00F3521E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1307389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 w:rsidRPr="007F5F3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F3521E" w:rsidRPr="007F5F39">
              <w:rPr>
                <w:rFonts w:ascii="Times New Roman" w:hAnsi="Times New Roman" w:cs="Times New Roman"/>
              </w:rPr>
              <w:t xml:space="preserve"> </w:t>
            </w:r>
            <w:r w:rsidR="005D629D" w:rsidRPr="007F5F39">
              <w:rPr>
                <w:rFonts w:ascii="Times New Roman" w:hAnsi="Times New Roman" w:cs="Times New Roman"/>
                <w:sz w:val="20"/>
                <w:szCs w:val="20"/>
              </w:rPr>
              <w:t>Revision</w:t>
            </w:r>
            <w:r w:rsidR="00346BAE" w:rsidRPr="007F5F3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0D2EE5" w:rsidRPr="007F5F39">
              <w:rPr>
                <w:rFonts w:ascii="Times New Roman" w:hAnsi="Times New Roman" w:cs="Times New Roman"/>
                <w:sz w:val="20"/>
                <w:szCs w:val="20"/>
              </w:rPr>
              <w:t>modification to initial application)</w:t>
            </w:r>
          </w:p>
          <w:p w14:paraId="754A9657" w14:textId="77777777" w:rsidR="005D629D" w:rsidRPr="007F5F39" w:rsidRDefault="005D629D" w:rsidP="005D629D">
            <w:pPr>
              <w:pStyle w:val="ListParagraph"/>
              <w:ind w:left="0" w:hanging="2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3FB9" w:rsidRPr="007F5F39" w14:paraId="7F595AC8" w14:textId="77777777" w:rsidTr="00707AF7">
        <w:tc>
          <w:tcPr>
            <w:tcW w:w="445" w:type="dxa"/>
          </w:tcPr>
          <w:p w14:paraId="61EED142" w14:textId="77777777" w:rsidR="005D629D" w:rsidRPr="007F5F39" w:rsidRDefault="005D629D" w:rsidP="005D629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</w:tcPr>
          <w:p w14:paraId="2191D70B" w14:textId="77777777" w:rsidR="005D629D" w:rsidRPr="007F5F39" w:rsidRDefault="005D629D" w:rsidP="005D629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>Date</w:t>
            </w:r>
            <w:r w:rsidR="00BF6D34"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/ Time</w:t>
            </w:r>
            <w:r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Received by State</w:t>
            </w:r>
          </w:p>
          <w:p w14:paraId="21DEC86A" w14:textId="303CA104" w:rsidR="00BF6D34" w:rsidRPr="007F5F39" w:rsidRDefault="00BF6D34" w:rsidP="005D629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115" w:type="dxa"/>
          </w:tcPr>
          <w:p w14:paraId="7ABB5283" w14:textId="12AA7191" w:rsidR="005D629D" w:rsidRPr="007F5F39" w:rsidRDefault="00BF6D34" w:rsidP="00FB5FA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sz w:val="20"/>
                <w:szCs w:val="20"/>
              </w:rPr>
              <w:t>Completed by State Agency upon Receipt of Application</w:t>
            </w:r>
          </w:p>
        </w:tc>
      </w:tr>
      <w:tr w:rsidR="00B23FB9" w:rsidRPr="007F5F39" w14:paraId="073B6DB6" w14:textId="77777777" w:rsidTr="00707AF7">
        <w:tc>
          <w:tcPr>
            <w:tcW w:w="445" w:type="dxa"/>
          </w:tcPr>
          <w:p w14:paraId="21FC99C7" w14:textId="77777777" w:rsidR="005D629D" w:rsidRPr="007F5F39" w:rsidRDefault="005D629D" w:rsidP="005D629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</w:tcPr>
          <w:p w14:paraId="72F389D3" w14:textId="77777777" w:rsidR="005D629D" w:rsidRPr="007F5F39" w:rsidRDefault="00BF6D34" w:rsidP="005D629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>Name of the Awarding State Agency</w:t>
            </w:r>
          </w:p>
          <w:p w14:paraId="72A42927" w14:textId="6635E911" w:rsidR="00BF6D34" w:rsidRPr="007F5F39" w:rsidRDefault="00BF6D34" w:rsidP="005D629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115" w:type="dxa"/>
          </w:tcPr>
          <w:p w14:paraId="1ECBB069" w14:textId="7A336D15" w:rsidR="005D629D" w:rsidRPr="007F5F39" w:rsidRDefault="00E91C89" w:rsidP="004E55C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sz w:val="20"/>
                <w:szCs w:val="20"/>
              </w:rPr>
              <w:t>Illinois Criminal Justice Information Authority</w:t>
            </w:r>
          </w:p>
        </w:tc>
      </w:tr>
      <w:tr w:rsidR="00B23FB9" w:rsidRPr="007F5F39" w14:paraId="31B7619E" w14:textId="77777777" w:rsidTr="00707AF7">
        <w:tc>
          <w:tcPr>
            <w:tcW w:w="445" w:type="dxa"/>
          </w:tcPr>
          <w:p w14:paraId="0DEC9020" w14:textId="77777777" w:rsidR="004E55C6" w:rsidRPr="007F5F39" w:rsidRDefault="004E55C6" w:rsidP="004E55C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</w:tcPr>
          <w:p w14:paraId="03FB52C6" w14:textId="77777777" w:rsidR="004E55C6" w:rsidRPr="007F5F39" w:rsidRDefault="004E55C6" w:rsidP="00BF6D3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>Catalog of State Financial Assistance (CSFA) Number</w:t>
            </w:r>
          </w:p>
          <w:p w14:paraId="0D2237D4" w14:textId="3D3B289D" w:rsidR="00BF6D34" w:rsidRPr="007F5F39" w:rsidRDefault="00BF6D34" w:rsidP="00BF6D3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115" w:type="dxa"/>
          </w:tcPr>
          <w:p w14:paraId="74C481E0" w14:textId="2C457DCD" w:rsidR="004E55C6" w:rsidRPr="007F5F39" w:rsidRDefault="007F5F39" w:rsidP="004E55C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546-00-1406-08; 546-00-1469</w:t>
            </w:r>
          </w:p>
        </w:tc>
      </w:tr>
      <w:tr w:rsidR="00B23FB9" w:rsidRPr="007F5F39" w14:paraId="0CFA3719" w14:textId="77777777" w:rsidTr="00707AF7">
        <w:tc>
          <w:tcPr>
            <w:tcW w:w="445" w:type="dxa"/>
          </w:tcPr>
          <w:p w14:paraId="6328ABF5" w14:textId="77777777" w:rsidR="004E55C6" w:rsidRPr="007F5F39" w:rsidRDefault="004E55C6" w:rsidP="004E55C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</w:tcPr>
          <w:p w14:paraId="1FA033A0" w14:textId="77777777" w:rsidR="004E55C6" w:rsidRPr="007F5F39" w:rsidRDefault="00BF6D34" w:rsidP="004E55C6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>CSFA Title</w:t>
            </w:r>
          </w:p>
          <w:p w14:paraId="2A59D3BC" w14:textId="5BA337CA" w:rsidR="00BF6D34" w:rsidRPr="007F5F39" w:rsidRDefault="00BF6D34" w:rsidP="004E55C6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115" w:type="dxa"/>
          </w:tcPr>
          <w:p w14:paraId="531CA531" w14:textId="27E45BA8" w:rsidR="004E55C6" w:rsidRPr="007F5F39" w:rsidRDefault="007F5F39" w:rsidP="007F5F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sz w:val="20"/>
                <w:szCs w:val="20"/>
              </w:rPr>
              <w:t>Edward Byrne Memorial Justice Assistance Grant Program (JAG)</w:t>
            </w:r>
            <w:r>
              <w:t xml:space="preserve"> </w:t>
            </w:r>
          </w:p>
        </w:tc>
      </w:tr>
      <w:tr w:rsidR="00E619DC" w:rsidRPr="007F5F39" w14:paraId="2288C782" w14:textId="77777777" w:rsidTr="00C94D21">
        <w:tc>
          <w:tcPr>
            <w:tcW w:w="8990" w:type="dxa"/>
            <w:gridSpan w:val="3"/>
            <w:shd w:val="clear" w:color="auto" w:fill="D9D9D9" w:themeFill="background1" w:themeFillShade="D9"/>
          </w:tcPr>
          <w:p w14:paraId="4618051B" w14:textId="5BDE83FC" w:rsidR="00E619DC" w:rsidRPr="007F5F39" w:rsidRDefault="00E619DC" w:rsidP="00E619DC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b/>
                <w:sz w:val="20"/>
                <w:szCs w:val="20"/>
                <w:highlight w:val="lightGray"/>
              </w:rPr>
              <w:t>Grant specific information (if applicable)</w:t>
            </w:r>
            <w:r w:rsidR="00210CE2"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**</w:t>
            </w:r>
          </w:p>
        </w:tc>
      </w:tr>
      <w:tr w:rsidR="00E619DC" w:rsidRPr="007F5F39" w14:paraId="5E913FFC" w14:textId="77777777" w:rsidTr="00C94D21">
        <w:tc>
          <w:tcPr>
            <w:tcW w:w="445" w:type="dxa"/>
          </w:tcPr>
          <w:p w14:paraId="745A92E0" w14:textId="77777777" w:rsidR="00E619DC" w:rsidRPr="007F5F39" w:rsidRDefault="00E619DC" w:rsidP="00E619D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</w:tcPr>
          <w:p w14:paraId="51C1949C" w14:textId="0B903888" w:rsidR="00E619DC" w:rsidRPr="007F5F39" w:rsidRDefault="00E619DC" w:rsidP="00E619DC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>Agreement Number</w:t>
            </w:r>
          </w:p>
        </w:tc>
        <w:tc>
          <w:tcPr>
            <w:tcW w:w="6115" w:type="dxa"/>
          </w:tcPr>
          <w:p w14:paraId="0A6EFA9E" w14:textId="36D561A5" w:rsidR="00E619DC" w:rsidRPr="007F5F39" w:rsidRDefault="00E619DC" w:rsidP="00E619D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E619DC" w:rsidRPr="007F5F39" w14:paraId="144A313A" w14:textId="77777777" w:rsidTr="00C94D21">
        <w:tc>
          <w:tcPr>
            <w:tcW w:w="445" w:type="dxa"/>
          </w:tcPr>
          <w:p w14:paraId="0550966B" w14:textId="77777777" w:rsidR="00E619DC" w:rsidRPr="007F5F39" w:rsidRDefault="00E619DC" w:rsidP="00E619D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</w:tcPr>
          <w:p w14:paraId="7FA7419C" w14:textId="7E25D8B7" w:rsidR="00E619DC" w:rsidRPr="007F5F39" w:rsidRDefault="00E619DC" w:rsidP="00E619DC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>Previous Agreement Numbers</w:t>
            </w:r>
          </w:p>
        </w:tc>
        <w:tc>
          <w:tcPr>
            <w:tcW w:w="6115" w:type="dxa"/>
          </w:tcPr>
          <w:p w14:paraId="4E8D0D75" w14:textId="0CF7ED9A" w:rsidR="00E619DC" w:rsidRPr="007F5F39" w:rsidRDefault="00E619DC" w:rsidP="00E619D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6A1264" w:rsidRPr="007F5F39" w14:paraId="671642C0" w14:textId="77777777" w:rsidTr="00FD4DC4">
        <w:tc>
          <w:tcPr>
            <w:tcW w:w="8990" w:type="dxa"/>
            <w:gridSpan w:val="3"/>
            <w:shd w:val="clear" w:color="auto" w:fill="D0CECE" w:themeFill="background2" w:themeFillShade="E6"/>
          </w:tcPr>
          <w:p w14:paraId="2AC51DD5" w14:textId="133241C5" w:rsidR="006A1264" w:rsidRPr="007F5F39" w:rsidRDefault="006A1264" w:rsidP="00F3521E">
            <w:pPr>
              <w:rPr>
                <w:rFonts w:ascii="Times New Roman" w:hAnsi="Times New Roman" w:cs="Times New Roman"/>
              </w:rPr>
            </w:pPr>
            <w:r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>Catalog of Federal Domestic Assistance (CFDA)</w:t>
            </w:r>
            <w:r w:rsidR="005C6B3B" w:rsidRPr="007F5F39">
              <w:rPr>
                <w:rFonts w:ascii="Times New Roman" w:hAnsi="Times New Roman" w:cs="Times New Roman"/>
                <w:sz w:val="20"/>
                <w:szCs w:val="20"/>
              </w:rPr>
              <w:t xml:space="preserve">               </w:t>
            </w:r>
            <w:sdt>
              <w:sdtPr>
                <w:rPr>
                  <w:rFonts w:ascii="Times New Roman" w:hAnsi="Times New Roman" w:cs="Times New Roman"/>
                </w:rPr>
                <w:id w:val="-2110269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 w:rsidRPr="007F5F3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F3521E" w:rsidRPr="007F5F39">
              <w:rPr>
                <w:rFonts w:ascii="Times New Roman" w:hAnsi="Times New Roman" w:cs="Times New Roman"/>
              </w:rPr>
              <w:t xml:space="preserve"> N</w:t>
            </w:r>
            <w:r w:rsidR="00FD4DC4" w:rsidRPr="007F5F39">
              <w:rPr>
                <w:rFonts w:ascii="Times New Roman" w:hAnsi="Times New Roman" w:cs="Times New Roman"/>
                <w:sz w:val="20"/>
                <w:szCs w:val="20"/>
              </w:rPr>
              <w:t>ot applicable (No federal funding)</w:t>
            </w:r>
          </w:p>
        </w:tc>
      </w:tr>
      <w:tr w:rsidR="00A61184" w:rsidRPr="007F5F39" w14:paraId="667B4ABB" w14:textId="77777777" w:rsidTr="00C94D21">
        <w:tc>
          <w:tcPr>
            <w:tcW w:w="445" w:type="dxa"/>
          </w:tcPr>
          <w:p w14:paraId="6747B13C" w14:textId="77777777" w:rsidR="00A61184" w:rsidRPr="007F5F39" w:rsidRDefault="00A61184" w:rsidP="00E619D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</w:tcPr>
          <w:p w14:paraId="44672DA1" w14:textId="11B8510C" w:rsidR="00A61184" w:rsidRPr="007F5F39" w:rsidRDefault="005C6B3B" w:rsidP="00E619DC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>CFDA Number</w:t>
            </w:r>
          </w:p>
        </w:tc>
        <w:tc>
          <w:tcPr>
            <w:tcW w:w="6115" w:type="dxa"/>
          </w:tcPr>
          <w:p w14:paraId="454E435E" w14:textId="594D6957" w:rsidR="00A61184" w:rsidRPr="007F5F39" w:rsidRDefault="007F5F39" w:rsidP="00E619D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16.738</w:t>
            </w:r>
          </w:p>
        </w:tc>
      </w:tr>
      <w:tr w:rsidR="00A61184" w:rsidRPr="007F5F39" w14:paraId="1B141E50" w14:textId="77777777" w:rsidTr="00C94D21">
        <w:tc>
          <w:tcPr>
            <w:tcW w:w="445" w:type="dxa"/>
          </w:tcPr>
          <w:p w14:paraId="558C7B50" w14:textId="77777777" w:rsidR="00A61184" w:rsidRPr="007F5F39" w:rsidRDefault="00A61184" w:rsidP="00E619D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</w:tcPr>
          <w:p w14:paraId="0963889A" w14:textId="6709ECD5" w:rsidR="00A61184" w:rsidRPr="007F5F39" w:rsidRDefault="005C6B3B" w:rsidP="00E619DC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>CFDA Title</w:t>
            </w:r>
          </w:p>
        </w:tc>
        <w:tc>
          <w:tcPr>
            <w:tcW w:w="6115" w:type="dxa"/>
          </w:tcPr>
          <w:p w14:paraId="4A7C3BEF" w14:textId="7F149982" w:rsidR="00A61184" w:rsidRPr="007F5F39" w:rsidRDefault="007F5F39" w:rsidP="00E619D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sz w:val="20"/>
                <w:szCs w:val="20"/>
              </w:rPr>
              <w:t>Edward Byrne Memorial Justice Assistance Grant Program (JAG)</w:t>
            </w:r>
          </w:p>
        </w:tc>
      </w:tr>
      <w:tr w:rsidR="00A61184" w:rsidRPr="007F5F39" w14:paraId="43A52598" w14:textId="77777777" w:rsidTr="00C94D21">
        <w:tc>
          <w:tcPr>
            <w:tcW w:w="445" w:type="dxa"/>
          </w:tcPr>
          <w:p w14:paraId="590B82FE" w14:textId="77777777" w:rsidR="00A61184" w:rsidRPr="007F5F39" w:rsidRDefault="00A61184" w:rsidP="00E619D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</w:tcPr>
          <w:p w14:paraId="29AD2217" w14:textId="02CF9F6B" w:rsidR="00A61184" w:rsidRPr="007F5F39" w:rsidRDefault="005C6B3B" w:rsidP="00E619DC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>CFDA Number</w:t>
            </w:r>
          </w:p>
        </w:tc>
        <w:tc>
          <w:tcPr>
            <w:tcW w:w="6115" w:type="dxa"/>
          </w:tcPr>
          <w:p w14:paraId="7201A1B2" w14:textId="54521167" w:rsidR="00A61184" w:rsidRPr="007F5F39" w:rsidRDefault="007F5F39" w:rsidP="00E619D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N/A</w:t>
            </w:r>
          </w:p>
        </w:tc>
      </w:tr>
      <w:tr w:rsidR="00A61184" w:rsidRPr="007F5F39" w14:paraId="6B79E18A" w14:textId="77777777" w:rsidTr="00C94D21">
        <w:tc>
          <w:tcPr>
            <w:tcW w:w="445" w:type="dxa"/>
          </w:tcPr>
          <w:p w14:paraId="2A3D5624" w14:textId="77777777" w:rsidR="00A61184" w:rsidRPr="007F5F39" w:rsidRDefault="00A61184" w:rsidP="00E619D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</w:tcPr>
          <w:p w14:paraId="0E1E7EDE" w14:textId="72237EE5" w:rsidR="00A61184" w:rsidRPr="007F5F39" w:rsidRDefault="005C6B3B" w:rsidP="00E619DC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>CFDA Title</w:t>
            </w:r>
          </w:p>
        </w:tc>
        <w:tc>
          <w:tcPr>
            <w:tcW w:w="6115" w:type="dxa"/>
          </w:tcPr>
          <w:p w14:paraId="42F5D1AE" w14:textId="6B727BF3" w:rsidR="00A61184" w:rsidRPr="007F5F39" w:rsidRDefault="007F5F39" w:rsidP="00E619D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N/A</w:t>
            </w:r>
          </w:p>
        </w:tc>
      </w:tr>
      <w:tr w:rsidR="00A61184" w:rsidRPr="007F5F39" w14:paraId="190A1BAF" w14:textId="77777777" w:rsidTr="00C94D21">
        <w:tc>
          <w:tcPr>
            <w:tcW w:w="8990" w:type="dxa"/>
            <w:gridSpan w:val="3"/>
            <w:shd w:val="clear" w:color="auto" w:fill="D9D9D9" w:themeFill="background1" w:themeFillShade="D9"/>
          </w:tcPr>
          <w:p w14:paraId="262FF657" w14:textId="57F414AE" w:rsidR="00A61184" w:rsidRPr="007F5F39" w:rsidRDefault="00A61184" w:rsidP="00E619DC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>Funding Opportunity Information</w:t>
            </w:r>
          </w:p>
        </w:tc>
      </w:tr>
      <w:tr w:rsidR="00E619DC" w:rsidRPr="007F5F39" w14:paraId="32EC2766" w14:textId="77777777" w:rsidTr="00C94D21">
        <w:tc>
          <w:tcPr>
            <w:tcW w:w="445" w:type="dxa"/>
          </w:tcPr>
          <w:p w14:paraId="59536380" w14:textId="77777777" w:rsidR="00E619DC" w:rsidRPr="007F5F39" w:rsidRDefault="00E619DC" w:rsidP="00E619D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</w:tcPr>
          <w:p w14:paraId="6F1D0209" w14:textId="77777777" w:rsidR="00E619DC" w:rsidRPr="007F5F39" w:rsidRDefault="00E619DC" w:rsidP="00E619DC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>Funding Opportunity Number</w:t>
            </w:r>
          </w:p>
        </w:tc>
        <w:tc>
          <w:tcPr>
            <w:tcW w:w="6115" w:type="dxa"/>
          </w:tcPr>
          <w:p w14:paraId="46E3F99F" w14:textId="3F6B4CBD" w:rsidR="00E619DC" w:rsidRPr="007F5F39" w:rsidRDefault="007F5F39" w:rsidP="007F5F39">
            <w:pPr>
              <w:pStyle w:val="ListParagraph"/>
              <w:ind w:left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7F5F3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1406-263; ICJIA-2017-0004</w:t>
            </w:r>
          </w:p>
        </w:tc>
      </w:tr>
      <w:tr w:rsidR="00E619DC" w:rsidRPr="007F5F39" w14:paraId="6D7E5C0A" w14:textId="77777777" w:rsidTr="00C94D21">
        <w:tc>
          <w:tcPr>
            <w:tcW w:w="445" w:type="dxa"/>
          </w:tcPr>
          <w:p w14:paraId="28B03758" w14:textId="77777777" w:rsidR="00E619DC" w:rsidRPr="007F5F39" w:rsidRDefault="00E619DC" w:rsidP="00E619D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</w:tcPr>
          <w:p w14:paraId="0B47E2CB" w14:textId="77777777" w:rsidR="00E619DC" w:rsidRPr="007F5F39" w:rsidRDefault="00E619DC" w:rsidP="00E619DC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>Funding Opportunity Title</w:t>
            </w:r>
          </w:p>
        </w:tc>
        <w:tc>
          <w:tcPr>
            <w:tcW w:w="6115" w:type="dxa"/>
          </w:tcPr>
          <w:p w14:paraId="5FD44595" w14:textId="7F798336" w:rsidR="00E619DC" w:rsidRPr="007F5F39" w:rsidRDefault="007F5F39" w:rsidP="00E619D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5F3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Comprehensive Law Enforcement Response to Drugs  </w:t>
            </w:r>
          </w:p>
        </w:tc>
      </w:tr>
      <w:tr w:rsidR="00E619DC" w:rsidRPr="007F5F39" w14:paraId="530EBE44" w14:textId="77777777" w:rsidTr="00C94D21">
        <w:tc>
          <w:tcPr>
            <w:tcW w:w="445" w:type="dxa"/>
          </w:tcPr>
          <w:p w14:paraId="239DCF97" w14:textId="77777777" w:rsidR="00E619DC" w:rsidRPr="007F5F39" w:rsidRDefault="00E619DC" w:rsidP="00E619D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</w:tcPr>
          <w:p w14:paraId="78319351" w14:textId="77777777" w:rsidR="00E619DC" w:rsidRPr="007F5F39" w:rsidRDefault="00E619DC" w:rsidP="00E619DC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>Funding Opportunity Program Field</w:t>
            </w:r>
          </w:p>
        </w:tc>
        <w:tc>
          <w:tcPr>
            <w:tcW w:w="6115" w:type="dxa"/>
          </w:tcPr>
          <w:p w14:paraId="20ED84DC" w14:textId="73ABAE84" w:rsidR="00E619DC" w:rsidRPr="007F5F39" w:rsidRDefault="007F5F39" w:rsidP="00E619D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sz w:val="20"/>
                <w:szCs w:val="20"/>
              </w:rPr>
              <w:t>N/A</w:t>
            </w:r>
          </w:p>
        </w:tc>
      </w:tr>
      <w:tr w:rsidR="00E619DC" w:rsidRPr="007F5F39" w14:paraId="3C6A6CEA" w14:textId="77777777" w:rsidTr="00C94D21">
        <w:tc>
          <w:tcPr>
            <w:tcW w:w="8990" w:type="dxa"/>
            <w:gridSpan w:val="3"/>
            <w:shd w:val="clear" w:color="auto" w:fill="D9D9D9" w:themeFill="background1" w:themeFillShade="D9"/>
          </w:tcPr>
          <w:p w14:paraId="77A62871" w14:textId="3B3EE272" w:rsidR="00E619DC" w:rsidRPr="007F5F39" w:rsidRDefault="00E619DC" w:rsidP="00F3521E">
            <w:pPr>
              <w:rPr>
                <w:rFonts w:ascii="Times New Roman" w:hAnsi="Times New Roman" w:cs="Times New Roman"/>
              </w:rPr>
            </w:pPr>
            <w:r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Competition Identification   </w:t>
            </w:r>
            <w:sdt>
              <w:sdtPr>
                <w:rPr>
                  <w:rFonts w:ascii="Times New Roman" w:hAnsi="Times New Roman" w:cs="Times New Roman"/>
                </w:rPr>
                <w:id w:val="-69500070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5F39">
                  <w:rPr>
                    <w:rFonts w:ascii="MS Gothic" w:eastAsia="MS Gothic" w:hAnsi="MS Gothic" w:cs="Times New Roman" w:hint="eastAsia"/>
                  </w:rPr>
                  <w:t>☒</w:t>
                </w:r>
              </w:sdtContent>
            </w:sdt>
            <w:r w:rsidR="00F3521E" w:rsidRPr="007F5F39">
              <w:rPr>
                <w:rFonts w:ascii="Times New Roman" w:hAnsi="Times New Roman" w:cs="Times New Roman"/>
              </w:rPr>
              <w:t xml:space="preserve"> </w:t>
            </w:r>
            <w:r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>Not Applicable</w:t>
            </w:r>
          </w:p>
        </w:tc>
      </w:tr>
      <w:tr w:rsidR="00E619DC" w:rsidRPr="007F5F39" w14:paraId="5A73090B" w14:textId="77777777" w:rsidTr="00C94D21">
        <w:tc>
          <w:tcPr>
            <w:tcW w:w="445" w:type="dxa"/>
          </w:tcPr>
          <w:p w14:paraId="59E11C35" w14:textId="77777777" w:rsidR="00E619DC" w:rsidRPr="007F5F39" w:rsidRDefault="00E619DC" w:rsidP="00E619D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</w:tcPr>
          <w:p w14:paraId="2C03F6DF" w14:textId="77777777" w:rsidR="00E619DC" w:rsidRPr="007F5F39" w:rsidRDefault="00E619DC" w:rsidP="00E619DC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>Competition Identification Number</w:t>
            </w:r>
          </w:p>
        </w:tc>
        <w:tc>
          <w:tcPr>
            <w:tcW w:w="6115" w:type="dxa"/>
          </w:tcPr>
          <w:p w14:paraId="2F2285C8" w14:textId="77777777" w:rsidR="00E619DC" w:rsidRPr="007F5F39" w:rsidRDefault="00E619DC" w:rsidP="00E619DC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19DC" w:rsidRPr="007F5F39" w14:paraId="3F336920" w14:textId="77777777" w:rsidTr="00C94D21">
        <w:tc>
          <w:tcPr>
            <w:tcW w:w="445" w:type="dxa"/>
          </w:tcPr>
          <w:p w14:paraId="0A2EDE77" w14:textId="77777777" w:rsidR="00E619DC" w:rsidRPr="007F5F39" w:rsidRDefault="00E619DC" w:rsidP="00E619D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</w:tcPr>
          <w:p w14:paraId="43192B2F" w14:textId="77777777" w:rsidR="00E619DC" w:rsidRPr="007F5F39" w:rsidRDefault="00E619DC" w:rsidP="00E619DC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>Competition Identification Title</w:t>
            </w:r>
          </w:p>
        </w:tc>
        <w:tc>
          <w:tcPr>
            <w:tcW w:w="6115" w:type="dxa"/>
          </w:tcPr>
          <w:p w14:paraId="379A8D81" w14:textId="77777777" w:rsidR="00E619DC" w:rsidRPr="007F5F39" w:rsidRDefault="00E619DC" w:rsidP="00E619DC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50F265A" w14:textId="434465A4" w:rsidR="00B11971" w:rsidRPr="007F5F39" w:rsidRDefault="00B11971">
      <w:pPr>
        <w:rPr>
          <w:rFonts w:ascii="Times New Roman" w:hAnsi="Times New Roman" w:cs="Times New Roman"/>
          <w:sz w:val="20"/>
          <w:szCs w:val="20"/>
        </w:rPr>
      </w:pPr>
    </w:p>
    <w:p w14:paraId="109E7782" w14:textId="77777777" w:rsidR="00E91C89" w:rsidRPr="007F5F39" w:rsidRDefault="00E91C89">
      <w:pPr>
        <w:rPr>
          <w:rFonts w:ascii="Times New Roman" w:hAnsi="Times New Roman" w:cs="Times New Roman"/>
          <w:sz w:val="20"/>
          <w:szCs w:val="20"/>
        </w:rPr>
      </w:pPr>
    </w:p>
    <w:p w14:paraId="335B57C2" w14:textId="77777777" w:rsidR="001032F0" w:rsidRPr="007F5F39" w:rsidRDefault="001032F0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8995" w:type="dxa"/>
        <w:tblInd w:w="360" w:type="dxa"/>
        <w:tblLook w:val="04A0" w:firstRow="1" w:lastRow="0" w:firstColumn="1" w:lastColumn="0" w:noHBand="0" w:noVBand="1"/>
      </w:tblPr>
      <w:tblGrid>
        <w:gridCol w:w="535"/>
        <w:gridCol w:w="2340"/>
        <w:gridCol w:w="6120"/>
      </w:tblGrid>
      <w:tr w:rsidR="00B11971" w:rsidRPr="007F5F39" w14:paraId="56BD4F52" w14:textId="77777777" w:rsidTr="00E619DC">
        <w:tc>
          <w:tcPr>
            <w:tcW w:w="8995" w:type="dxa"/>
            <w:gridSpan w:val="3"/>
            <w:shd w:val="clear" w:color="auto" w:fill="D9D9D9" w:themeFill="background1" w:themeFillShade="D9"/>
          </w:tcPr>
          <w:p w14:paraId="4CC401BC" w14:textId="77777777" w:rsidR="00B11971" w:rsidRPr="007F5F39" w:rsidRDefault="00B11971" w:rsidP="00A23B23">
            <w:pPr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6835CFF" w14:textId="22F6AAB1" w:rsidR="00B11971" w:rsidRPr="007F5F39" w:rsidRDefault="00B11971" w:rsidP="00A23B23">
            <w:pPr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>Applicant Completed Section</w:t>
            </w:r>
          </w:p>
          <w:p w14:paraId="489351FE" w14:textId="77777777" w:rsidR="00B11971" w:rsidRPr="007F5F39" w:rsidRDefault="00B11971" w:rsidP="00A23B23">
            <w:pPr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E55C6" w:rsidRPr="007F5F39" w14:paraId="573FBFCA" w14:textId="77777777" w:rsidTr="00E619DC">
        <w:tc>
          <w:tcPr>
            <w:tcW w:w="8995" w:type="dxa"/>
            <w:gridSpan w:val="3"/>
            <w:shd w:val="clear" w:color="auto" w:fill="D9D9D9" w:themeFill="background1" w:themeFillShade="D9"/>
          </w:tcPr>
          <w:p w14:paraId="76207BF1" w14:textId="728FA3E4" w:rsidR="00CE0D42" w:rsidRPr="007F5F39" w:rsidRDefault="00120F07" w:rsidP="00694A6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>Implementing Agency</w:t>
            </w:r>
            <w:r w:rsidR="00134386"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Information</w:t>
            </w:r>
            <w:r w:rsidR="001032F0"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>**</w:t>
            </w:r>
          </w:p>
        </w:tc>
      </w:tr>
      <w:tr w:rsidR="004E55C6" w:rsidRPr="007F5F39" w14:paraId="235334E9" w14:textId="77777777" w:rsidTr="00E619DC">
        <w:tc>
          <w:tcPr>
            <w:tcW w:w="535" w:type="dxa"/>
          </w:tcPr>
          <w:p w14:paraId="43AD904F" w14:textId="77777777" w:rsidR="004E55C6" w:rsidRPr="007F5F39" w:rsidRDefault="004E55C6" w:rsidP="004E55C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</w:tcPr>
          <w:p w14:paraId="7485FE10" w14:textId="77777777" w:rsidR="004E55C6" w:rsidRPr="007F5F39" w:rsidRDefault="004E55C6" w:rsidP="004E55C6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>Legal Name</w:t>
            </w:r>
          </w:p>
        </w:tc>
        <w:tc>
          <w:tcPr>
            <w:tcW w:w="6120" w:type="dxa"/>
          </w:tcPr>
          <w:p w14:paraId="756FFD19" w14:textId="417E0F4A" w:rsidR="003B0E6D" w:rsidRPr="007F5F39" w:rsidRDefault="00E91C89" w:rsidP="00922528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114DE2" w:rsidRPr="007F5F39">
              <w:rPr>
                <w:rFonts w:ascii="Times New Roman" w:hAnsi="Times New Roman" w:cs="Times New Roman"/>
                <w:sz w:val="20"/>
                <w:szCs w:val="20"/>
              </w:rPr>
              <w:t>Name used for DUNS registration and grantee pre-qualification</w:t>
            </w:r>
            <w:r w:rsidRPr="007F5F39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  <w:p w14:paraId="1C1D5E41" w14:textId="77777777" w:rsidR="003F323B" w:rsidRPr="007F5F39" w:rsidRDefault="003F323B" w:rsidP="00922528">
            <w:pPr>
              <w:pStyle w:val="ListParagraph"/>
              <w:ind w:left="0"/>
              <w:rPr>
                <w:ins w:id="1" w:author="Salazar, Luisa" w:date="2016-09-01T16:25:00Z"/>
                <w:rFonts w:ascii="Times New Roman" w:hAnsi="Times New Roman" w:cs="Times New Roman"/>
                <w:sz w:val="20"/>
                <w:szCs w:val="20"/>
              </w:rPr>
            </w:pPr>
          </w:p>
          <w:p w14:paraId="5370A412" w14:textId="59E8ADC5" w:rsidR="0008736F" w:rsidRPr="007F5F39" w:rsidRDefault="0008736F" w:rsidP="00922528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2EE5" w:rsidRPr="007F5F39" w14:paraId="55FF47FE" w14:textId="77777777" w:rsidTr="00E619DC">
        <w:tc>
          <w:tcPr>
            <w:tcW w:w="535" w:type="dxa"/>
          </w:tcPr>
          <w:p w14:paraId="4A219779" w14:textId="77777777" w:rsidR="000D2EE5" w:rsidRPr="007F5F39" w:rsidRDefault="000D2EE5" w:rsidP="004E55C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</w:tcPr>
          <w:p w14:paraId="05BCEC14" w14:textId="281DE580" w:rsidR="000D2EE5" w:rsidRPr="007F5F39" w:rsidRDefault="00DE605A" w:rsidP="004E55C6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>Common Name (DBA)</w:t>
            </w:r>
          </w:p>
        </w:tc>
        <w:tc>
          <w:tcPr>
            <w:tcW w:w="6120" w:type="dxa"/>
          </w:tcPr>
          <w:p w14:paraId="3BB97D0E" w14:textId="77777777" w:rsidR="000D2EE5" w:rsidRPr="007F5F39" w:rsidRDefault="000D2EE5" w:rsidP="004E55C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55C6" w:rsidRPr="007F5F39" w14:paraId="5CCAEE08" w14:textId="77777777" w:rsidTr="00E619DC">
        <w:tc>
          <w:tcPr>
            <w:tcW w:w="535" w:type="dxa"/>
          </w:tcPr>
          <w:p w14:paraId="3D79C72C" w14:textId="77777777" w:rsidR="004E55C6" w:rsidRPr="007F5F39" w:rsidRDefault="004E55C6" w:rsidP="004E55C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</w:tcPr>
          <w:p w14:paraId="03DAAC0B" w14:textId="77777777" w:rsidR="004E55C6" w:rsidRPr="007F5F39" w:rsidRDefault="004E55C6" w:rsidP="004E55C6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>Employer  / Taxpayer Identification Number (EIN, TIN)</w:t>
            </w:r>
          </w:p>
        </w:tc>
        <w:tc>
          <w:tcPr>
            <w:tcW w:w="6120" w:type="dxa"/>
          </w:tcPr>
          <w:p w14:paraId="7706D94A" w14:textId="77777777" w:rsidR="004E55C6" w:rsidRPr="007F5F39" w:rsidRDefault="004E55C6" w:rsidP="004E55C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55C6" w:rsidRPr="007F5F39" w14:paraId="545E1674" w14:textId="77777777" w:rsidTr="00E619DC">
        <w:tc>
          <w:tcPr>
            <w:tcW w:w="535" w:type="dxa"/>
          </w:tcPr>
          <w:p w14:paraId="701A9660" w14:textId="77777777" w:rsidR="004E55C6" w:rsidRPr="007F5F39" w:rsidRDefault="004E55C6" w:rsidP="004E55C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</w:tcPr>
          <w:p w14:paraId="4707C92D" w14:textId="2428493B" w:rsidR="004E55C6" w:rsidRPr="007F5F39" w:rsidRDefault="00114DE2" w:rsidP="004E55C6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>Organizational DUNS</w:t>
            </w:r>
            <w:r w:rsidR="00134386"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number</w:t>
            </w:r>
          </w:p>
        </w:tc>
        <w:tc>
          <w:tcPr>
            <w:tcW w:w="6120" w:type="dxa"/>
          </w:tcPr>
          <w:p w14:paraId="10BD9732" w14:textId="77777777" w:rsidR="004E55C6" w:rsidRPr="007F5F39" w:rsidRDefault="004E55C6" w:rsidP="004E55C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4292" w:rsidRPr="007F5F39" w14:paraId="1D83730E" w14:textId="77777777" w:rsidTr="00E619DC">
        <w:tc>
          <w:tcPr>
            <w:tcW w:w="535" w:type="dxa"/>
          </w:tcPr>
          <w:p w14:paraId="420590FA" w14:textId="77777777" w:rsidR="00B94292" w:rsidRPr="007F5F39" w:rsidRDefault="00B94292" w:rsidP="004E55C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</w:tcPr>
          <w:p w14:paraId="6A97A72D" w14:textId="27F9E410" w:rsidR="00B94292" w:rsidRPr="007F5F39" w:rsidRDefault="00120F07" w:rsidP="004E55C6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>SAM</w:t>
            </w:r>
            <w:r w:rsidR="00B94292"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expiration date</w:t>
            </w:r>
            <w:r w:rsidR="00210CE2"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6120" w:type="dxa"/>
          </w:tcPr>
          <w:p w14:paraId="56F559D0" w14:textId="77777777" w:rsidR="00B94292" w:rsidRPr="007F5F39" w:rsidRDefault="00B94292" w:rsidP="004E55C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55C6" w:rsidRPr="007F5F39" w14:paraId="0300D1EE" w14:textId="77777777" w:rsidTr="00E619DC">
        <w:tc>
          <w:tcPr>
            <w:tcW w:w="535" w:type="dxa"/>
          </w:tcPr>
          <w:p w14:paraId="3890504F" w14:textId="77777777" w:rsidR="004E55C6" w:rsidRPr="007F5F39" w:rsidRDefault="004E55C6" w:rsidP="004E55C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</w:tcPr>
          <w:p w14:paraId="1365BD52" w14:textId="77777777" w:rsidR="004E55C6" w:rsidRPr="007F5F39" w:rsidRDefault="004E55C6" w:rsidP="004E55C6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>SAM Cage Code</w:t>
            </w:r>
          </w:p>
        </w:tc>
        <w:tc>
          <w:tcPr>
            <w:tcW w:w="6120" w:type="dxa"/>
          </w:tcPr>
          <w:p w14:paraId="411CA55E" w14:textId="77777777" w:rsidR="004E55C6" w:rsidRPr="007F5F39" w:rsidRDefault="004E55C6" w:rsidP="004E55C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55C6" w:rsidRPr="007F5F39" w14:paraId="5B160BD0" w14:textId="77777777" w:rsidTr="00E619DC">
        <w:tc>
          <w:tcPr>
            <w:tcW w:w="535" w:type="dxa"/>
          </w:tcPr>
          <w:p w14:paraId="51825593" w14:textId="77777777" w:rsidR="004E55C6" w:rsidRPr="007F5F39" w:rsidRDefault="004E55C6" w:rsidP="004E55C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</w:tcPr>
          <w:p w14:paraId="1019D880" w14:textId="77777777" w:rsidR="004E55C6" w:rsidRPr="007F5F39" w:rsidRDefault="004E55C6" w:rsidP="004E55C6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>Business Address</w:t>
            </w:r>
          </w:p>
        </w:tc>
        <w:tc>
          <w:tcPr>
            <w:tcW w:w="6120" w:type="dxa"/>
          </w:tcPr>
          <w:p w14:paraId="4A9366CA" w14:textId="113201B6" w:rsidR="004E55C6" w:rsidRPr="007F5F39" w:rsidRDefault="004E55C6" w:rsidP="004E55C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sz w:val="20"/>
                <w:szCs w:val="20"/>
              </w:rPr>
              <w:t>Street address</w:t>
            </w:r>
            <w:r w:rsidR="00E91C89" w:rsidRPr="007F5F39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7F5F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3DB2761" w14:textId="11FDB2A0" w:rsidR="004E55C6" w:rsidRPr="007F5F39" w:rsidRDefault="00E91C89" w:rsidP="004E55C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sz w:val="20"/>
                <w:szCs w:val="20"/>
              </w:rPr>
              <w:t>City:</w:t>
            </w:r>
            <w:r w:rsidR="004E55C6" w:rsidRPr="007F5F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E60E027" w14:textId="264C0343" w:rsidR="004E55C6" w:rsidRPr="007F5F39" w:rsidRDefault="00E91C89" w:rsidP="004E55C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sz w:val="20"/>
                <w:szCs w:val="20"/>
              </w:rPr>
              <w:t>State:</w:t>
            </w:r>
            <w:r w:rsidR="004E55C6" w:rsidRPr="007F5F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58435E5" w14:textId="42DA5FA3" w:rsidR="004E55C6" w:rsidRPr="007F5F39" w:rsidRDefault="00E91C89" w:rsidP="004E55C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sz w:val="20"/>
                <w:szCs w:val="20"/>
              </w:rPr>
              <w:t>County:</w:t>
            </w:r>
            <w:r w:rsidR="004E55C6" w:rsidRPr="007F5F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C148A9B" w14:textId="4E93C230" w:rsidR="004E55C6" w:rsidRPr="007F5F39" w:rsidRDefault="00BB34BB" w:rsidP="004E55C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sz w:val="20"/>
                <w:szCs w:val="20"/>
              </w:rPr>
              <w:t>Zip + 4</w:t>
            </w:r>
            <w:r w:rsidR="00E91C89" w:rsidRPr="007F5F39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4E55C6" w:rsidRPr="007F5F39" w14:paraId="2047E6ED" w14:textId="77777777" w:rsidTr="00E619DC">
        <w:tc>
          <w:tcPr>
            <w:tcW w:w="8995" w:type="dxa"/>
            <w:gridSpan w:val="3"/>
            <w:shd w:val="clear" w:color="auto" w:fill="D9D9D9" w:themeFill="background1" w:themeFillShade="D9"/>
          </w:tcPr>
          <w:p w14:paraId="49E639E5" w14:textId="158D7A57" w:rsidR="002F7A80" w:rsidRPr="007F5F39" w:rsidRDefault="004B3F51" w:rsidP="00E91C89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>Implement</w:t>
            </w:r>
            <w:r w:rsidR="00C72E7A"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ing Agency: </w:t>
            </w:r>
            <w:r w:rsidR="0084749F"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>Person to be contacted for Program Matters involving this application.</w:t>
            </w:r>
            <w:r w:rsidR="00C72E7A"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4E55C6" w:rsidRPr="007F5F39" w14:paraId="0CF2DEAE" w14:textId="77777777" w:rsidTr="00E619DC">
        <w:tc>
          <w:tcPr>
            <w:tcW w:w="535" w:type="dxa"/>
          </w:tcPr>
          <w:p w14:paraId="0172D8AF" w14:textId="77777777" w:rsidR="004E55C6" w:rsidRPr="007F5F39" w:rsidRDefault="004E55C6" w:rsidP="004E55C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</w:tcPr>
          <w:p w14:paraId="2DEF6919" w14:textId="77777777" w:rsidR="004E55C6" w:rsidRPr="007F5F39" w:rsidRDefault="004E55C6" w:rsidP="004E55C6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>First Name</w:t>
            </w:r>
          </w:p>
        </w:tc>
        <w:tc>
          <w:tcPr>
            <w:tcW w:w="6120" w:type="dxa"/>
          </w:tcPr>
          <w:p w14:paraId="549FAE69" w14:textId="77777777" w:rsidR="004E55C6" w:rsidRPr="007F5F39" w:rsidRDefault="004E55C6" w:rsidP="004E55C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55C6" w:rsidRPr="007F5F39" w14:paraId="37874A19" w14:textId="77777777" w:rsidTr="00E619DC">
        <w:tc>
          <w:tcPr>
            <w:tcW w:w="535" w:type="dxa"/>
          </w:tcPr>
          <w:p w14:paraId="5C5583FD" w14:textId="77777777" w:rsidR="004E55C6" w:rsidRPr="007F5F39" w:rsidRDefault="004E55C6" w:rsidP="004E55C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</w:tcPr>
          <w:p w14:paraId="57B56563" w14:textId="77777777" w:rsidR="004E55C6" w:rsidRPr="007F5F39" w:rsidRDefault="004E55C6" w:rsidP="004E55C6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>Last Name</w:t>
            </w:r>
          </w:p>
        </w:tc>
        <w:tc>
          <w:tcPr>
            <w:tcW w:w="6120" w:type="dxa"/>
          </w:tcPr>
          <w:p w14:paraId="64FF770E" w14:textId="77777777" w:rsidR="004E55C6" w:rsidRPr="007F5F39" w:rsidRDefault="004E55C6" w:rsidP="004E55C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55C6" w:rsidRPr="007F5F39" w14:paraId="01877AEF" w14:textId="77777777" w:rsidTr="00E619DC">
        <w:tc>
          <w:tcPr>
            <w:tcW w:w="535" w:type="dxa"/>
          </w:tcPr>
          <w:p w14:paraId="5C327E24" w14:textId="77777777" w:rsidR="004E55C6" w:rsidRPr="007F5F39" w:rsidRDefault="004E55C6" w:rsidP="004E55C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</w:tcPr>
          <w:p w14:paraId="181E1BD9" w14:textId="77777777" w:rsidR="004E55C6" w:rsidRPr="007F5F39" w:rsidRDefault="004E55C6" w:rsidP="004E55C6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>Suffix</w:t>
            </w:r>
          </w:p>
        </w:tc>
        <w:tc>
          <w:tcPr>
            <w:tcW w:w="6120" w:type="dxa"/>
          </w:tcPr>
          <w:p w14:paraId="561F1578" w14:textId="77777777" w:rsidR="004E55C6" w:rsidRPr="007F5F39" w:rsidRDefault="004E55C6" w:rsidP="004E55C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55C6" w:rsidRPr="007F5F39" w14:paraId="5D5CEEBF" w14:textId="77777777" w:rsidTr="00E619DC">
        <w:tc>
          <w:tcPr>
            <w:tcW w:w="535" w:type="dxa"/>
          </w:tcPr>
          <w:p w14:paraId="4583CA3D" w14:textId="77777777" w:rsidR="004E55C6" w:rsidRPr="007F5F39" w:rsidRDefault="004E55C6" w:rsidP="004E55C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</w:tcPr>
          <w:p w14:paraId="6BF24E77" w14:textId="77777777" w:rsidR="004E55C6" w:rsidRPr="007F5F39" w:rsidRDefault="004E55C6" w:rsidP="004E55C6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>Title</w:t>
            </w:r>
          </w:p>
        </w:tc>
        <w:tc>
          <w:tcPr>
            <w:tcW w:w="6120" w:type="dxa"/>
          </w:tcPr>
          <w:p w14:paraId="49B91B66" w14:textId="77777777" w:rsidR="004E55C6" w:rsidRPr="007F5F39" w:rsidRDefault="004E55C6" w:rsidP="004E55C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55C6" w:rsidRPr="007F5F39" w14:paraId="65F769EF" w14:textId="77777777" w:rsidTr="00E619DC">
        <w:tc>
          <w:tcPr>
            <w:tcW w:w="535" w:type="dxa"/>
          </w:tcPr>
          <w:p w14:paraId="3BEB17F0" w14:textId="77777777" w:rsidR="004E55C6" w:rsidRPr="007F5F39" w:rsidRDefault="004E55C6" w:rsidP="004E55C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</w:tcPr>
          <w:p w14:paraId="4502311F" w14:textId="77777777" w:rsidR="004E55C6" w:rsidRPr="007F5F39" w:rsidRDefault="004E55C6" w:rsidP="004E55C6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>Telephone Number</w:t>
            </w:r>
          </w:p>
        </w:tc>
        <w:tc>
          <w:tcPr>
            <w:tcW w:w="6120" w:type="dxa"/>
          </w:tcPr>
          <w:p w14:paraId="0023516D" w14:textId="77777777" w:rsidR="004E55C6" w:rsidRPr="007F5F39" w:rsidRDefault="004E55C6" w:rsidP="004E55C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55C6" w:rsidRPr="007F5F39" w14:paraId="06C47A72" w14:textId="77777777" w:rsidTr="00E619DC">
        <w:tc>
          <w:tcPr>
            <w:tcW w:w="535" w:type="dxa"/>
          </w:tcPr>
          <w:p w14:paraId="5FA7DD86" w14:textId="77777777" w:rsidR="004E55C6" w:rsidRPr="007F5F39" w:rsidRDefault="004E55C6" w:rsidP="004E55C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</w:tcPr>
          <w:p w14:paraId="45EA54E4" w14:textId="77777777" w:rsidR="004E55C6" w:rsidRPr="007F5F39" w:rsidRDefault="004E55C6" w:rsidP="004E55C6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>Fax Number</w:t>
            </w:r>
          </w:p>
        </w:tc>
        <w:tc>
          <w:tcPr>
            <w:tcW w:w="6120" w:type="dxa"/>
          </w:tcPr>
          <w:p w14:paraId="49C7884B" w14:textId="77777777" w:rsidR="004E55C6" w:rsidRPr="007F5F39" w:rsidRDefault="004E55C6" w:rsidP="004E55C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55C6" w:rsidRPr="007F5F39" w14:paraId="18ADC0C9" w14:textId="77777777" w:rsidTr="00E619DC">
        <w:tc>
          <w:tcPr>
            <w:tcW w:w="535" w:type="dxa"/>
          </w:tcPr>
          <w:p w14:paraId="3A9A08AF" w14:textId="77777777" w:rsidR="004E55C6" w:rsidRPr="007F5F39" w:rsidRDefault="004E55C6" w:rsidP="004E55C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</w:tcPr>
          <w:p w14:paraId="424BEDED" w14:textId="77777777" w:rsidR="004E55C6" w:rsidRPr="007F5F39" w:rsidRDefault="004E55C6" w:rsidP="004E55C6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>Email address</w:t>
            </w:r>
          </w:p>
        </w:tc>
        <w:tc>
          <w:tcPr>
            <w:tcW w:w="6120" w:type="dxa"/>
          </w:tcPr>
          <w:p w14:paraId="75F37A75" w14:textId="77777777" w:rsidR="004E55C6" w:rsidRPr="007F5F39" w:rsidRDefault="004E55C6" w:rsidP="004E55C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55C6" w:rsidRPr="007F5F39" w14:paraId="3BAFA7B0" w14:textId="77777777" w:rsidTr="00E619DC">
        <w:tc>
          <w:tcPr>
            <w:tcW w:w="8995" w:type="dxa"/>
            <w:gridSpan w:val="3"/>
            <w:shd w:val="clear" w:color="auto" w:fill="D9D9D9" w:themeFill="background1" w:themeFillShade="D9"/>
          </w:tcPr>
          <w:p w14:paraId="5CC9903F" w14:textId="5625BAA9" w:rsidR="002F7A80" w:rsidRPr="007F5F39" w:rsidRDefault="004B3F51" w:rsidP="00E91C89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Implementing Agency: </w:t>
            </w:r>
            <w:r w:rsidR="0084749F"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>Person to be contacted for Business/Administrative Office Matter involving this application</w:t>
            </w:r>
            <w:r w:rsidR="00E91C89"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</w:tr>
      <w:tr w:rsidR="004E55C6" w:rsidRPr="007F5F39" w14:paraId="20E40176" w14:textId="77777777" w:rsidTr="00E619DC">
        <w:tc>
          <w:tcPr>
            <w:tcW w:w="535" w:type="dxa"/>
          </w:tcPr>
          <w:p w14:paraId="5CC0ECDE" w14:textId="77777777" w:rsidR="004E55C6" w:rsidRPr="007F5F39" w:rsidRDefault="004E55C6" w:rsidP="004E55C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</w:tcPr>
          <w:p w14:paraId="704BE9FF" w14:textId="77777777" w:rsidR="004E55C6" w:rsidRPr="007F5F39" w:rsidRDefault="004E55C6" w:rsidP="004E55C6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>First Name</w:t>
            </w:r>
          </w:p>
        </w:tc>
        <w:tc>
          <w:tcPr>
            <w:tcW w:w="6120" w:type="dxa"/>
          </w:tcPr>
          <w:p w14:paraId="2B5CC450" w14:textId="77777777" w:rsidR="004E55C6" w:rsidRPr="007F5F39" w:rsidRDefault="004E55C6" w:rsidP="004E55C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55C6" w:rsidRPr="007F5F39" w14:paraId="701A25CB" w14:textId="77777777" w:rsidTr="00E619DC">
        <w:tc>
          <w:tcPr>
            <w:tcW w:w="535" w:type="dxa"/>
          </w:tcPr>
          <w:p w14:paraId="6618E1E2" w14:textId="77777777" w:rsidR="004E55C6" w:rsidRPr="007F5F39" w:rsidRDefault="004E55C6" w:rsidP="004E55C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</w:tcPr>
          <w:p w14:paraId="639E8905" w14:textId="77777777" w:rsidR="004E55C6" w:rsidRPr="007F5F39" w:rsidRDefault="004E55C6" w:rsidP="004E55C6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>Last Name</w:t>
            </w:r>
          </w:p>
        </w:tc>
        <w:tc>
          <w:tcPr>
            <w:tcW w:w="6120" w:type="dxa"/>
          </w:tcPr>
          <w:p w14:paraId="53FB7090" w14:textId="77777777" w:rsidR="004E55C6" w:rsidRPr="007F5F39" w:rsidRDefault="004E55C6" w:rsidP="004E55C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55C6" w:rsidRPr="007F5F39" w14:paraId="4C3E6D2D" w14:textId="77777777" w:rsidTr="00E619DC">
        <w:tc>
          <w:tcPr>
            <w:tcW w:w="535" w:type="dxa"/>
          </w:tcPr>
          <w:p w14:paraId="3628C2A6" w14:textId="77777777" w:rsidR="004E55C6" w:rsidRPr="007F5F39" w:rsidRDefault="004E55C6" w:rsidP="004E55C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</w:tcPr>
          <w:p w14:paraId="54C03557" w14:textId="77777777" w:rsidR="004E55C6" w:rsidRPr="007F5F39" w:rsidRDefault="004E55C6" w:rsidP="004E55C6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>Suffix</w:t>
            </w:r>
          </w:p>
        </w:tc>
        <w:tc>
          <w:tcPr>
            <w:tcW w:w="6120" w:type="dxa"/>
          </w:tcPr>
          <w:p w14:paraId="6CCB3F0B" w14:textId="77777777" w:rsidR="004E55C6" w:rsidRPr="007F5F39" w:rsidRDefault="004E55C6" w:rsidP="004E55C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55C6" w:rsidRPr="007F5F39" w14:paraId="64C78288" w14:textId="77777777" w:rsidTr="00E619DC">
        <w:tc>
          <w:tcPr>
            <w:tcW w:w="535" w:type="dxa"/>
          </w:tcPr>
          <w:p w14:paraId="11EF2BA5" w14:textId="77777777" w:rsidR="004E55C6" w:rsidRPr="007F5F39" w:rsidRDefault="004E55C6" w:rsidP="004E55C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</w:tcPr>
          <w:p w14:paraId="1F6A19AF" w14:textId="77777777" w:rsidR="004E55C6" w:rsidRPr="007F5F39" w:rsidRDefault="004E55C6" w:rsidP="004E55C6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>Title</w:t>
            </w:r>
          </w:p>
        </w:tc>
        <w:tc>
          <w:tcPr>
            <w:tcW w:w="6120" w:type="dxa"/>
          </w:tcPr>
          <w:p w14:paraId="4467FFA7" w14:textId="77777777" w:rsidR="004E55C6" w:rsidRPr="007F5F39" w:rsidRDefault="004E55C6" w:rsidP="004E55C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55C6" w:rsidRPr="007F5F39" w14:paraId="668D1E37" w14:textId="77777777" w:rsidTr="00E619DC">
        <w:tc>
          <w:tcPr>
            <w:tcW w:w="535" w:type="dxa"/>
          </w:tcPr>
          <w:p w14:paraId="65CEC6B8" w14:textId="77777777" w:rsidR="004E55C6" w:rsidRPr="007F5F39" w:rsidRDefault="004E55C6" w:rsidP="004E55C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</w:tcPr>
          <w:p w14:paraId="48AA7DAD" w14:textId="77777777" w:rsidR="004E55C6" w:rsidRPr="007F5F39" w:rsidRDefault="004E55C6" w:rsidP="004E55C6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>Telephone Number</w:t>
            </w:r>
          </w:p>
        </w:tc>
        <w:tc>
          <w:tcPr>
            <w:tcW w:w="6120" w:type="dxa"/>
          </w:tcPr>
          <w:p w14:paraId="4FA420DA" w14:textId="77777777" w:rsidR="004E55C6" w:rsidRPr="007F5F39" w:rsidRDefault="004E55C6" w:rsidP="004E55C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55C6" w:rsidRPr="007F5F39" w14:paraId="45E99B78" w14:textId="77777777" w:rsidTr="00E619DC">
        <w:tc>
          <w:tcPr>
            <w:tcW w:w="535" w:type="dxa"/>
          </w:tcPr>
          <w:p w14:paraId="4ECD07B6" w14:textId="77777777" w:rsidR="004E55C6" w:rsidRPr="007F5F39" w:rsidRDefault="004E55C6" w:rsidP="004E55C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</w:tcPr>
          <w:p w14:paraId="2AADA1E4" w14:textId="77777777" w:rsidR="004E55C6" w:rsidRPr="007F5F39" w:rsidRDefault="004E55C6" w:rsidP="004E55C6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>Fax Number</w:t>
            </w:r>
          </w:p>
        </w:tc>
        <w:tc>
          <w:tcPr>
            <w:tcW w:w="6120" w:type="dxa"/>
          </w:tcPr>
          <w:p w14:paraId="62287A53" w14:textId="77777777" w:rsidR="004E55C6" w:rsidRPr="007F5F39" w:rsidRDefault="004E55C6" w:rsidP="004E55C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55C6" w:rsidRPr="007F5F39" w14:paraId="5229F77B" w14:textId="77777777" w:rsidTr="00E619DC">
        <w:tc>
          <w:tcPr>
            <w:tcW w:w="535" w:type="dxa"/>
          </w:tcPr>
          <w:p w14:paraId="2DFE11DA" w14:textId="77777777" w:rsidR="004E55C6" w:rsidRPr="007F5F39" w:rsidRDefault="004E55C6" w:rsidP="004E55C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</w:tcPr>
          <w:p w14:paraId="06FFA813" w14:textId="0868C38E" w:rsidR="00CE0D42" w:rsidRPr="007F5F39" w:rsidRDefault="004E55C6" w:rsidP="004E55C6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>Email address</w:t>
            </w:r>
          </w:p>
        </w:tc>
        <w:tc>
          <w:tcPr>
            <w:tcW w:w="6120" w:type="dxa"/>
          </w:tcPr>
          <w:p w14:paraId="18DF8625" w14:textId="77777777" w:rsidR="004E55C6" w:rsidRPr="007F5F39" w:rsidRDefault="004E55C6" w:rsidP="004E55C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11C" w:rsidRPr="007F5F39" w14:paraId="6F466B9D" w14:textId="77777777" w:rsidTr="00E619DC">
        <w:tc>
          <w:tcPr>
            <w:tcW w:w="8995" w:type="dxa"/>
            <w:gridSpan w:val="3"/>
            <w:shd w:val="clear" w:color="auto" w:fill="D9D9D9" w:themeFill="background1" w:themeFillShade="D9"/>
          </w:tcPr>
          <w:p w14:paraId="7B405D40" w14:textId="0B8F6508" w:rsidR="0040611C" w:rsidRPr="007F5F39" w:rsidRDefault="00AB0AA8" w:rsidP="004E55C6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>Program Agency</w:t>
            </w:r>
            <w:r w:rsidR="00694A60"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Information</w:t>
            </w:r>
            <w:r w:rsidR="00E91C89"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(If different from Implementing Agency.)</w:t>
            </w:r>
            <w:r w:rsidR="001032F0"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>**</w:t>
            </w:r>
          </w:p>
        </w:tc>
      </w:tr>
      <w:tr w:rsidR="0040611C" w:rsidRPr="007F5F39" w14:paraId="1629F1F5" w14:textId="77777777" w:rsidTr="00E619DC">
        <w:tc>
          <w:tcPr>
            <w:tcW w:w="535" w:type="dxa"/>
          </w:tcPr>
          <w:p w14:paraId="0E85BD58" w14:textId="77777777" w:rsidR="0040611C" w:rsidRPr="007F5F39" w:rsidRDefault="0040611C" w:rsidP="00B366C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</w:tcPr>
          <w:p w14:paraId="3BBD7F08" w14:textId="5F3B10B5" w:rsidR="0040611C" w:rsidRPr="007F5F39" w:rsidRDefault="0040611C" w:rsidP="00B366C7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>Legal Name</w:t>
            </w:r>
          </w:p>
        </w:tc>
        <w:tc>
          <w:tcPr>
            <w:tcW w:w="6120" w:type="dxa"/>
          </w:tcPr>
          <w:p w14:paraId="78D5BB09" w14:textId="77777777" w:rsidR="00783E45" w:rsidRPr="007F5F39" w:rsidRDefault="00783E45" w:rsidP="00B366C7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40611C" w:rsidRPr="007F5F39">
              <w:rPr>
                <w:rFonts w:ascii="Times New Roman" w:hAnsi="Times New Roman" w:cs="Times New Roman"/>
                <w:sz w:val="20"/>
                <w:szCs w:val="20"/>
              </w:rPr>
              <w:t>Name used for DUNS registration</w:t>
            </w:r>
            <w:r w:rsidRPr="007F5F39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  <w:p w14:paraId="6FBF3A3C" w14:textId="4B117C2E" w:rsidR="003F323B" w:rsidRPr="007F5F39" w:rsidRDefault="003F323B" w:rsidP="00B366C7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11C" w:rsidRPr="007F5F39" w14:paraId="556220EF" w14:textId="77777777" w:rsidTr="00E619DC">
        <w:tc>
          <w:tcPr>
            <w:tcW w:w="535" w:type="dxa"/>
          </w:tcPr>
          <w:p w14:paraId="147F6BAE" w14:textId="77777777" w:rsidR="0040611C" w:rsidRPr="007F5F39" w:rsidRDefault="0040611C" w:rsidP="00B366C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</w:tcPr>
          <w:p w14:paraId="7752A682" w14:textId="77777777" w:rsidR="0040611C" w:rsidRPr="007F5F39" w:rsidRDefault="0040611C" w:rsidP="00B366C7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>Organizational DUNS number</w:t>
            </w:r>
          </w:p>
        </w:tc>
        <w:tc>
          <w:tcPr>
            <w:tcW w:w="6120" w:type="dxa"/>
          </w:tcPr>
          <w:p w14:paraId="38CAC130" w14:textId="77777777" w:rsidR="0040611C" w:rsidRPr="007F5F39" w:rsidRDefault="0040611C" w:rsidP="00B366C7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11C" w:rsidRPr="007F5F39" w14:paraId="2F484FA0" w14:textId="77777777" w:rsidTr="00E619DC">
        <w:tc>
          <w:tcPr>
            <w:tcW w:w="535" w:type="dxa"/>
          </w:tcPr>
          <w:p w14:paraId="32BFB820" w14:textId="77777777" w:rsidR="0040611C" w:rsidRPr="007F5F39" w:rsidRDefault="0040611C" w:rsidP="00B366C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</w:tcPr>
          <w:p w14:paraId="00076544" w14:textId="43BE20AD" w:rsidR="0040611C" w:rsidRPr="007F5F39" w:rsidRDefault="0084749F" w:rsidP="00B366C7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>SAM</w:t>
            </w:r>
            <w:r w:rsidR="0040611C"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expiration date</w:t>
            </w:r>
          </w:p>
        </w:tc>
        <w:tc>
          <w:tcPr>
            <w:tcW w:w="6120" w:type="dxa"/>
          </w:tcPr>
          <w:p w14:paraId="36C499AD" w14:textId="77777777" w:rsidR="0040611C" w:rsidRPr="007F5F39" w:rsidRDefault="0040611C" w:rsidP="00B366C7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11C" w:rsidRPr="007F5F39" w14:paraId="72D71868" w14:textId="77777777" w:rsidTr="00E619DC">
        <w:tc>
          <w:tcPr>
            <w:tcW w:w="535" w:type="dxa"/>
          </w:tcPr>
          <w:p w14:paraId="76572029" w14:textId="77777777" w:rsidR="0040611C" w:rsidRPr="007F5F39" w:rsidRDefault="0040611C" w:rsidP="00B366C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</w:tcPr>
          <w:p w14:paraId="0779B48B" w14:textId="77777777" w:rsidR="0040611C" w:rsidRPr="007F5F39" w:rsidRDefault="0040611C" w:rsidP="00B366C7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>SAM Cage Code</w:t>
            </w:r>
          </w:p>
        </w:tc>
        <w:tc>
          <w:tcPr>
            <w:tcW w:w="6120" w:type="dxa"/>
          </w:tcPr>
          <w:p w14:paraId="630FDE7C" w14:textId="77777777" w:rsidR="0040611C" w:rsidRPr="007F5F39" w:rsidRDefault="0040611C" w:rsidP="00B366C7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11C" w:rsidRPr="007F5F39" w14:paraId="2DD40EF6" w14:textId="77777777" w:rsidTr="00E619DC">
        <w:tc>
          <w:tcPr>
            <w:tcW w:w="535" w:type="dxa"/>
          </w:tcPr>
          <w:p w14:paraId="70F59248" w14:textId="77777777" w:rsidR="0040611C" w:rsidRPr="007F5F39" w:rsidRDefault="0040611C" w:rsidP="00B366C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</w:tcPr>
          <w:p w14:paraId="17F9B737" w14:textId="77777777" w:rsidR="0040611C" w:rsidRPr="007F5F39" w:rsidRDefault="0040611C" w:rsidP="00B366C7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>Business Address</w:t>
            </w:r>
          </w:p>
        </w:tc>
        <w:tc>
          <w:tcPr>
            <w:tcW w:w="6120" w:type="dxa"/>
          </w:tcPr>
          <w:p w14:paraId="61F6718D" w14:textId="04DD3DD5" w:rsidR="0040611C" w:rsidRPr="007F5F39" w:rsidRDefault="00E91C89" w:rsidP="00B366C7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sz w:val="20"/>
                <w:szCs w:val="20"/>
              </w:rPr>
              <w:t>Street address:</w:t>
            </w:r>
            <w:r w:rsidR="0040611C" w:rsidRPr="007F5F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66F0D62" w14:textId="43197F4D" w:rsidR="0040611C" w:rsidRPr="007F5F39" w:rsidRDefault="00E91C89" w:rsidP="00B366C7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sz w:val="20"/>
                <w:szCs w:val="20"/>
              </w:rPr>
              <w:t>City:</w:t>
            </w:r>
            <w:r w:rsidR="0040611C" w:rsidRPr="007F5F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D61364E" w14:textId="5578E01D" w:rsidR="0040611C" w:rsidRPr="007F5F39" w:rsidRDefault="00E91C89" w:rsidP="00B366C7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sz w:val="20"/>
                <w:szCs w:val="20"/>
              </w:rPr>
              <w:t>State:</w:t>
            </w:r>
            <w:r w:rsidR="0040611C" w:rsidRPr="007F5F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56D0FAD" w14:textId="759E4F19" w:rsidR="0040611C" w:rsidRPr="007F5F39" w:rsidRDefault="00E91C89" w:rsidP="00B366C7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sz w:val="20"/>
                <w:szCs w:val="20"/>
              </w:rPr>
              <w:t>County:</w:t>
            </w:r>
            <w:r w:rsidR="0040611C" w:rsidRPr="007F5F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3FF224F" w14:textId="554D683E" w:rsidR="0040611C" w:rsidRPr="007F5F39" w:rsidRDefault="0040611C" w:rsidP="00B366C7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sz w:val="20"/>
                <w:szCs w:val="20"/>
              </w:rPr>
              <w:t>Zip + 4</w:t>
            </w:r>
            <w:r w:rsidR="00E91C89" w:rsidRPr="007F5F39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4B3F51" w:rsidRPr="007F5F39" w14:paraId="651F1E99" w14:textId="77777777" w:rsidTr="00E619DC">
        <w:tc>
          <w:tcPr>
            <w:tcW w:w="8995" w:type="dxa"/>
            <w:gridSpan w:val="3"/>
            <w:shd w:val="clear" w:color="auto" w:fill="D9D9D9" w:themeFill="background1" w:themeFillShade="D9"/>
          </w:tcPr>
          <w:p w14:paraId="7B8980CC" w14:textId="7184D2A3" w:rsidR="004B3F51" w:rsidRPr="007F5F39" w:rsidRDefault="004B3F51" w:rsidP="004A1F0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Program Agency: </w:t>
            </w:r>
            <w:r w:rsidR="002F7A80"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>Person to be contacted for Program Matters involving this Application.</w:t>
            </w:r>
          </w:p>
        </w:tc>
      </w:tr>
      <w:tr w:rsidR="002F7A80" w:rsidRPr="007F5F39" w14:paraId="7930E274" w14:textId="77777777" w:rsidTr="00E619DC">
        <w:tc>
          <w:tcPr>
            <w:tcW w:w="535" w:type="dxa"/>
          </w:tcPr>
          <w:p w14:paraId="6137419D" w14:textId="77777777" w:rsidR="002F7A80" w:rsidRPr="007F5F39" w:rsidRDefault="002F7A80" w:rsidP="002F7A8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</w:tcPr>
          <w:p w14:paraId="75E5C399" w14:textId="610D95C3" w:rsidR="002F7A80" w:rsidRPr="007F5F39" w:rsidRDefault="002F7A80" w:rsidP="00086585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>First Name</w:t>
            </w:r>
          </w:p>
        </w:tc>
        <w:tc>
          <w:tcPr>
            <w:tcW w:w="6120" w:type="dxa"/>
          </w:tcPr>
          <w:p w14:paraId="0A8DB3A1" w14:textId="77777777" w:rsidR="002F7A80" w:rsidRPr="007F5F39" w:rsidRDefault="002F7A80" w:rsidP="00086585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7A80" w:rsidRPr="007F5F39" w14:paraId="369C8E71" w14:textId="77777777" w:rsidTr="00E619DC">
        <w:tc>
          <w:tcPr>
            <w:tcW w:w="535" w:type="dxa"/>
          </w:tcPr>
          <w:p w14:paraId="7F4E8627" w14:textId="77777777" w:rsidR="002F7A80" w:rsidRPr="007F5F39" w:rsidRDefault="002F7A80" w:rsidP="002F7A8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</w:tcPr>
          <w:p w14:paraId="636C7A78" w14:textId="1FDD13D5" w:rsidR="002F7A80" w:rsidRPr="007F5F39" w:rsidRDefault="002F7A80" w:rsidP="00086585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>Last Name</w:t>
            </w:r>
          </w:p>
        </w:tc>
        <w:tc>
          <w:tcPr>
            <w:tcW w:w="6120" w:type="dxa"/>
          </w:tcPr>
          <w:p w14:paraId="53A33106" w14:textId="77777777" w:rsidR="002F7A80" w:rsidRPr="007F5F39" w:rsidRDefault="002F7A80" w:rsidP="00086585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7A80" w:rsidRPr="007F5F39" w14:paraId="6B30D88C" w14:textId="77777777" w:rsidTr="00E619DC">
        <w:tc>
          <w:tcPr>
            <w:tcW w:w="535" w:type="dxa"/>
          </w:tcPr>
          <w:p w14:paraId="21CCFC8A" w14:textId="77777777" w:rsidR="002F7A80" w:rsidRPr="007F5F39" w:rsidRDefault="002F7A80" w:rsidP="002F7A8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</w:tcPr>
          <w:p w14:paraId="2F116808" w14:textId="027D73B8" w:rsidR="002F7A80" w:rsidRPr="007F5F39" w:rsidRDefault="002F7A80" w:rsidP="00086585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>Suffix</w:t>
            </w:r>
          </w:p>
        </w:tc>
        <w:tc>
          <w:tcPr>
            <w:tcW w:w="6120" w:type="dxa"/>
          </w:tcPr>
          <w:p w14:paraId="49D0D2B9" w14:textId="77777777" w:rsidR="002F7A80" w:rsidRPr="007F5F39" w:rsidRDefault="002F7A80" w:rsidP="00086585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7A80" w:rsidRPr="007F5F39" w14:paraId="15D9E06A" w14:textId="77777777" w:rsidTr="00E619DC">
        <w:tc>
          <w:tcPr>
            <w:tcW w:w="535" w:type="dxa"/>
          </w:tcPr>
          <w:p w14:paraId="4F3AFBC0" w14:textId="77777777" w:rsidR="002F7A80" w:rsidRPr="007F5F39" w:rsidRDefault="002F7A80" w:rsidP="002F7A8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</w:tcPr>
          <w:p w14:paraId="4BF06ECA" w14:textId="5000F16E" w:rsidR="002F7A80" w:rsidRPr="007F5F39" w:rsidRDefault="002F7A80" w:rsidP="00086585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>Title</w:t>
            </w:r>
          </w:p>
        </w:tc>
        <w:tc>
          <w:tcPr>
            <w:tcW w:w="6120" w:type="dxa"/>
          </w:tcPr>
          <w:p w14:paraId="61D72601" w14:textId="77777777" w:rsidR="002F7A80" w:rsidRPr="007F5F39" w:rsidRDefault="002F7A80" w:rsidP="00086585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7A80" w:rsidRPr="007F5F39" w14:paraId="72D303E3" w14:textId="77777777" w:rsidTr="00E619DC">
        <w:tc>
          <w:tcPr>
            <w:tcW w:w="535" w:type="dxa"/>
          </w:tcPr>
          <w:p w14:paraId="2E0CB66C" w14:textId="77777777" w:rsidR="002F7A80" w:rsidRPr="007F5F39" w:rsidRDefault="002F7A80" w:rsidP="002F7A8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</w:tcPr>
          <w:p w14:paraId="6282F322" w14:textId="24D8D915" w:rsidR="002F7A80" w:rsidRPr="007F5F39" w:rsidRDefault="002F7A80" w:rsidP="00086585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>Telephone Number</w:t>
            </w:r>
          </w:p>
        </w:tc>
        <w:tc>
          <w:tcPr>
            <w:tcW w:w="6120" w:type="dxa"/>
          </w:tcPr>
          <w:p w14:paraId="54B65B22" w14:textId="77777777" w:rsidR="002F7A80" w:rsidRPr="007F5F39" w:rsidRDefault="002F7A80" w:rsidP="00086585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7A80" w:rsidRPr="007F5F39" w14:paraId="2B5E909A" w14:textId="77777777" w:rsidTr="00E619DC">
        <w:tc>
          <w:tcPr>
            <w:tcW w:w="535" w:type="dxa"/>
          </w:tcPr>
          <w:p w14:paraId="180018F0" w14:textId="77777777" w:rsidR="002F7A80" w:rsidRPr="007F5F39" w:rsidRDefault="002F7A80" w:rsidP="002F7A8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</w:tcPr>
          <w:p w14:paraId="244901D2" w14:textId="38BF2520" w:rsidR="002F7A80" w:rsidRPr="007F5F39" w:rsidRDefault="002F7A80" w:rsidP="00086585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>Fax Number</w:t>
            </w:r>
          </w:p>
        </w:tc>
        <w:tc>
          <w:tcPr>
            <w:tcW w:w="6120" w:type="dxa"/>
          </w:tcPr>
          <w:p w14:paraId="1FD78D90" w14:textId="77777777" w:rsidR="002F7A80" w:rsidRPr="007F5F39" w:rsidRDefault="002F7A80" w:rsidP="00086585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7A80" w:rsidRPr="007F5F39" w14:paraId="5A07AA54" w14:textId="77777777" w:rsidTr="00E619DC">
        <w:tc>
          <w:tcPr>
            <w:tcW w:w="535" w:type="dxa"/>
          </w:tcPr>
          <w:p w14:paraId="0B58B1B4" w14:textId="77777777" w:rsidR="002F7A80" w:rsidRPr="007F5F39" w:rsidRDefault="002F7A80" w:rsidP="002F7A8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</w:tcPr>
          <w:p w14:paraId="65DE1BC4" w14:textId="56C980A2" w:rsidR="002F7A80" w:rsidRPr="007F5F39" w:rsidRDefault="002F7A80" w:rsidP="00086585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>Email address</w:t>
            </w:r>
          </w:p>
        </w:tc>
        <w:tc>
          <w:tcPr>
            <w:tcW w:w="6120" w:type="dxa"/>
          </w:tcPr>
          <w:p w14:paraId="14DC1469" w14:textId="77777777" w:rsidR="002F7A80" w:rsidRPr="007F5F39" w:rsidRDefault="002F7A80" w:rsidP="00086585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55C6" w:rsidRPr="007F5F39" w14:paraId="620054DA" w14:textId="77777777" w:rsidTr="00E619DC">
        <w:tc>
          <w:tcPr>
            <w:tcW w:w="8995" w:type="dxa"/>
            <w:gridSpan w:val="3"/>
            <w:shd w:val="clear" w:color="auto" w:fill="D9D9D9" w:themeFill="background1" w:themeFillShade="D9"/>
          </w:tcPr>
          <w:p w14:paraId="4D94D6C6" w14:textId="1723997C" w:rsidR="004E55C6" w:rsidRPr="007F5F39" w:rsidRDefault="004E55C6" w:rsidP="004E55C6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>Areas Affected</w:t>
            </w:r>
            <w:r w:rsidR="001032F0"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>**</w:t>
            </w:r>
          </w:p>
        </w:tc>
      </w:tr>
      <w:tr w:rsidR="004E55C6" w:rsidRPr="007F5F39" w14:paraId="782FB5A8" w14:textId="77777777" w:rsidTr="00E619DC">
        <w:tc>
          <w:tcPr>
            <w:tcW w:w="535" w:type="dxa"/>
          </w:tcPr>
          <w:p w14:paraId="41C410C1" w14:textId="77777777" w:rsidR="004E55C6" w:rsidRPr="007F5F39" w:rsidRDefault="004E55C6" w:rsidP="004E55C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</w:tcPr>
          <w:p w14:paraId="19C382A0" w14:textId="5A7E58E8" w:rsidR="004E55C6" w:rsidRPr="007F5F39" w:rsidRDefault="004E55C6" w:rsidP="00A71D77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>Areas Affected by the Project (</w:t>
            </w:r>
            <w:r w:rsidR="00A71D77"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>County(</w:t>
            </w:r>
            <w:proofErr w:type="spellStart"/>
            <w:r w:rsidR="00A71D77"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>ies</w:t>
            </w:r>
            <w:proofErr w:type="spellEnd"/>
            <w:r w:rsidR="00A71D77"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>); City(</w:t>
            </w:r>
            <w:proofErr w:type="spellStart"/>
            <w:r w:rsidR="00A71D77"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>ies</w:t>
            </w:r>
            <w:proofErr w:type="spellEnd"/>
            <w:r w:rsidR="00A71D77"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); </w:t>
            </w:r>
            <w:r w:rsidR="00DF426F"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or </w:t>
            </w:r>
            <w:r w:rsidR="00A71D77"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>State-wide</w:t>
            </w:r>
            <w:r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6120" w:type="dxa"/>
          </w:tcPr>
          <w:p w14:paraId="68AB82B4" w14:textId="121C47DA" w:rsidR="00922528" w:rsidRPr="007F5F39" w:rsidRDefault="00406212" w:rsidP="00922528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694A60" w:rsidRPr="007F5F39">
              <w:rPr>
                <w:rFonts w:ascii="Times New Roman" w:hAnsi="Times New Roman" w:cs="Times New Roman"/>
                <w:sz w:val="20"/>
                <w:szCs w:val="20"/>
              </w:rPr>
              <w:t xml:space="preserve">If program is not state-wide, list each county. If not serving the entire county, also list the municipalities served within the county. </w:t>
            </w:r>
            <w:r w:rsidR="00A71D77" w:rsidRPr="007F5F39">
              <w:rPr>
                <w:rFonts w:ascii="Times New Roman" w:hAnsi="Times New Roman" w:cs="Times New Roman"/>
                <w:sz w:val="20"/>
                <w:szCs w:val="20"/>
              </w:rPr>
              <w:t>If Chicago is included, list the neighborhoods served within Chicago if services are not provi</w:t>
            </w:r>
            <w:r w:rsidRPr="007F5F39">
              <w:rPr>
                <w:rFonts w:ascii="Times New Roman" w:hAnsi="Times New Roman" w:cs="Times New Roman"/>
                <w:sz w:val="20"/>
                <w:szCs w:val="20"/>
              </w:rPr>
              <w:t>ded throughout the entire city.)</w:t>
            </w:r>
          </w:p>
          <w:p w14:paraId="7C76E4AD" w14:textId="218493D1" w:rsidR="0084749F" w:rsidRPr="007F5F39" w:rsidRDefault="0084749F" w:rsidP="00A71D77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34BB" w:rsidRPr="007F5F39" w14:paraId="582FFF51" w14:textId="77777777" w:rsidTr="00E619DC">
        <w:tc>
          <w:tcPr>
            <w:tcW w:w="535" w:type="dxa"/>
          </w:tcPr>
          <w:p w14:paraId="5958F520" w14:textId="77777777" w:rsidR="004E55C6" w:rsidRPr="007F5F39" w:rsidRDefault="004E55C6" w:rsidP="004E55C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</w:tcPr>
          <w:p w14:paraId="0D6FCA21" w14:textId="77777777" w:rsidR="004E55C6" w:rsidRPr="007F5F39" w:rsidRDefault="00406212" w:rsidP="0081448B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>Implementing  Agency’s Legislative District</w:t>
            </w:r>
          </w:p>
          <w:p w14:paraId="44C0B9A5" w14:textId="5857E423" w:rsidR="00406212" w:rsidRPr="007F5F39" w:rsidRDefault="00406212" w:rsidP="0081448B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>(This must be based on the nine digit zip code registered with SAM.)</w:t>
            </w:r>
          </w:p>
        </w:tc>
        <w:tc>
          <w:tcPr>
            <w:tcW w:w="6120" w:type="dxa"/>
          </w:tcPr>
          <w:p w14:paraId="7D612C55" w14:textId="77777777" w:rsidR="004E55C6" w:rsidRPr="007F5F39" w:rsidRDefault="00406212" w:rsidP="004E55C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sz w:val="20"/>
                <w:szCs w:val="20"/>
              </w:rPr>
              <w:t>Congressional District:</w:t>
            </w:r>
          </w:p>
          <w:p w14:paraId="45CF6884" w14:textId="77777777" w:rsidR="00406212" w:rsidRPr="007F5F39" w:rsidRDefault="00406212" w:rsidP="004E55C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sz w:val="20"/>
                <w:szCs w:val="20"/>
              </w:rPr>
              <w:t>State Senate District:</w:t>
            </w:r>
          </w:p>
          <w:p w14:paraId="309ED3CC" w14:textId="539B18CA" w:rsidR="00406212" w:rsidRPr="007F5F39" w:rsidRDefault="00406212" w:rsidP="004E55C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sz w:val="20"/>
                <w:szCs w:val="20"/>
              </w:rPr>
              <w:t>State Representative District:</w:t>
            </w:r>
          </w:p>
        </w:tc>
      </w:tr>
      <w:tr w:rsidR="00872DEF" w:rsidRPr="007F5F39" w14:paraId="6B999168" w14:textId="77777777" w:rsidTr="00E619DC">
        <w:tc>
          <w:tcPr>
            <w:tcW w:w="535" w:type="dxa"/>
          </w:tcPr>
          <w:p w14:paraId="7A1ECA58" w14:textId="77777777" w:rsidR="00872DEF" w:rsidRPr="007F5F39" w:rsidRDefault="00872DEF" w:rsidP="004E55C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</w:tcPr>
          <w:p w14:paraId="0A458463" w14:textId="5F3D29EC" w:rsidR="00872DEF" w:rsidRPr="007F5F39" w:rsidRDefault="00872DEF" w:rsidP="00872DEF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Primary Area of Performance  </w:t>
            </w:r>
          </w:p>
        </w:tc>
        <w:tc>
          <w:tcPr>
            <w:tcW w:w="6120" w:type="dxa"/>
          </w:tcPr>
          <w:p w14:paraId="1F9C9DCE" w14:textId="39FF7B0E" w:rsidR="00872DEF" w:rsidRPr="007F5F39" w:rsidRDefault="00872DEF" w:rsidP="004E55C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sz w:val="20"/>
                <w:szCs w:val="20"/>
              </w:rPr>
              <w:t>(This should be either the Program Agency’s office or the location where a majority of the grant activity takes place. A street address does not need to be provided but please list city, s</w:t>
            </w:r>
            <w:r w:rsidR="003F323B" w:rsidRPr="007F5F39">
              <w:rPr>
                <w:rFonts w:ascii="Times New Roman" w:hAnsi="Times New Roman" w:cs="Times New Roman"/>
                <w:sz w:val="20"/>
                <w:szCs w:val="20"/>
              </w:rPr>
              <w:t>tate, and nine digit zip code.)</w:t>
            </w:r>
          </w:p>
          <w:p w14:paraId="27F48B87" w14:textId="307701CF" w:rsidR="00872DEF" w:rsidRPr="007F5F39" w:rsidRDefault="00872DEF" w:rsidP="004E55C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34BB" w:rsidRPr="007F5F39" w14:paraId="4E772168" w14:textId="77777777" w:rsidTr="00E619DC">
        <w:tc>
          <w:tcPr>
            <w:tcW w:w="535" w:type="dxa"/>
          </w:tcPr>
          <w:p w14:paraId="4462A7D5" w14:textId="18696D8E" w:rsidR="004E55C6" w:rsidRPr="007F5F39" w:rsidRDefault="004E55C6" w:rsidP="004E55C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</w:tcPr>
          <w:p w14:paraId="17CD7551" w14:textId="21851FEF" w:rsidR="004E55C6" w:rsidRPr="007F5F39" w:rsidRDefault="00872DEF" w:rsidP="0081448B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>Primary Area of Performance’s Legislative District (This must be based on the nine digit zip code listed above.)</w:t>
            </w:r>
          </w:p>
        </w:tc>
        <w:tc>
          <w:tcPr>
            <w:tcW w:w="6120" w:type="dxa"/>
          </w:tcPr>
          <w:p w14:paraId="027E553C" w14:textId="77777777" w:rsidR="00872DEF" w:rsidRPr="007F5F39" w:rsidRDefault="00872DEF" w:rsidP="00872DEF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sz w:val="20"/>
                <w:szCs w:val="20"/>
              </w:rPr>
              <w:t>Congressional District:</w:t>
            </w:r>
          </w:p>
          <w:p w14:paraId="43988682" w14:textId="77777777" w:rsidR="00872DEF" w:rsidRPr="007F5F39" w:rsidRDefault="00872DEF" w:rsidP="00872DEF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sz w:val="20"/>
                <w:szCs w:val="20"/>
              </w:rPr>
              <w:t>State Senate District:</w:t>
            </w:r>
          </w:p>
          <w:p w14:paraId="401A5D39" w14:textId="4D6D0D68" w:rsidR="004E55C6" w:rsidRPr="007F5F39" w:rsidRDefault="00872DEF" w:rsidP="00872DEF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sz w:val="20"/>
                <w:szCs w:val="20"/>
              </w:rPr>
              <w:t>State Representative District:</w:t>
            </w:r>
          </w:p>
        </w:tc>
      </w:tr>
      <w:tr w:rsidR="004E55C6" w:rsidRPr="007F5F39" w14:paraId="5CECA982" w14:textId="77777777" w:rsidTr="00E619DC">
        <w:tc>
          <w:tcPr>
            <w:tcW w:w="8995" w:type="dxa"/>
            <w:gridSpan w:val="3"/>
            <w:shd w:val="clear" w:color="auto" w:fill="D9D9D9" w:themeFill="background1" w:themeFillShade="D9"/>
          </w:tcPr>
          <w:p w14:paraId="4B497A7B" w14:textId="60337A5F" w:rsidR="004E55C6" w:rsidRPr="007F5F39" w:rsidRDefault="004E55C6" w:rsidP="004E55C6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>Applicant’s Project</w:t>
            </w:r>
            <w:r w:rsidR="00644AC3"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>**</w:t>
            </w:r>
          </w:p>
        </w:tc>
      </w:tr>
      <w:tr w:rsidR="004E55C6" w:rsidRPr="007F5F39" w14:paraId="011581C5" w14:textId="77777777" w:rsidTr="00E619DC">
        <w:tc>
          <w:tcPr>
            <w:tcW w:w="535" w:type="dxa"/>
          </w:tcPr>
          <w:p w14:paraId="7E2FBE7C" w14:textId="77777777" w:rsidR="004E55C6" w:rsidRPr="007F5F39" w:rsidRDefault="004E55C6" w:rsidP="004E55C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</w:tcPr>
          <w:p w14:paraId="08AB8839" w14:textId="77777777" w:rsidR="004E55C6" w:rsidRPr="007F5F39" w:rsidRDefault="004E55C6" w:rsidP="004E55C6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>Description Title of Applicant’s Project</w:t>
            </w:r>
          </w:p>
        </w:tc>
        <w:tc>
          <w:tcPr>
            <w:tcW w:w="6120" w:type="dxa"/>
          </w:tcPr>
          <w:p w14:paraId="303CE2AE" w14:textId="68434889" w:rsidR="00922528" w:rsidRPr="007F5F39" w:rsidRDefault="00872DEF" w:rsidP="00922528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4B5B08" w:rsidRPr="007F5F39">
              <w:rPr>
                <w:rFonts w:ascii="Times New Roman" w:hAnsi="Times New Roman" w:cs="Times New Roman"/>
                <w:sz w:val="20"/>
                <w:szCs w:val="20"/>
              </w:rPr>
              <w:t>Text only for the title of the applicant’s project.</w:t>
            </w:r>
            <w:r w:rsidRPr="007F5F3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379598D9" w14:textId="08C6633A" w:rsidR="00922528" w:rsidRPr="007F5F39" w:rsidRDefault="00922528" w:rsidP="004E55C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55C6" w:rsidRPr="007F5F39" w14:paraId="69367336" w14:textId="77777777" w:rsidTr="00E619DC">
        <w:tc>
          <w:tcPr>
            <w:tcW w:w="535" w:type="dxa"/>
          </w:tcPr>
          <w:p w14:paraId="31201A3D" w14:textId="77777777" w:rsidR="004E55C6" w:rsidRPr="007F5F39" w:rsidRDefault="004E55C6" w:rsidP="004E55C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</w:tcPr>
          <w:p w14:paraId="379B6E6D" w14:textId="77777777" w:rsidR="004E55C6" w:rsidRPr="007F5F39" w:rsidRDefault="004E55C6" w:rsidP="004E55C6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>Proposed Project Term</w:t>
            </w:r>
          </w:p>
        </w:tc>
        <w:tc>
          <w:tcPr>
            <w:tcW w:w="6120" w:type="dxa"/>
          </w:tcPr>
          <w:p w14:paraId="60E82FE3" w14:textId="77777777" w:rsidR="004E55C6" w:rsidRPr="007F5F39" w:rsidRDefault="004E55C6" w:rsidP="004E55C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sz w:val="20"/>
                <w:szCs w:val="20"/>
              </w:rPr>
              <w:t xml:space="preserve">Start Date:    </w:t>
            </w:r>
          </w:p>
          <w:p w14:paraId="4682095B" w14:textId="77777777" w:rsidR="004E55C6" w:rsidRPr="007F5F39" w:rsidRDefault="004E55C6" w:rsidP="004E55C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sz w:val="20"/>
                <w:szCs w:val="20"/>
              </w:rPr>
              <w:t xml:space="preserve">End Date:      </w:t>
            </w:r>
          </w:p>
          <w:p w14:paraId="767E6004" w14:textId="1726145F" w:rsidR="004E55C6" w:rsidRPr="007F5F39" w:rsidRDefault="004B5B08" w:rsidP="00B11971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</w:tr>
      <w:tr w:rsidR="004E55C6" w:rsidRPr="007F5F39" w14:paraId="1E645BCB" w14:textId="77777777" w:rsidTr="00E619DC">
        <w:tc>
          <w:tcPr>
            <w:tcW w:w="535" w:type="dxa"/>
          </w:tcPr>
          <w:p w14:paraId="68EEBEE6" w14:textId="77777777" w:rsidR="004E55C6" w:rsidRPr="007F5F39" w:rsidRDefault="004E55C6" w:rsidP="004E55C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</w:tcPr>
          <w:p w14:paraId="2A1E670E" w14:textId="77777777" w:rsidR="004E55C6" w:rsidRPr="007F5F39" w:rsidRDefault="004E55C6" w:rsidP="004E55C6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>Estimated Funding (include all that apply)</w:t>
            </w:r>
          </w:p>
        </w:tc>
        <w:tc>
          <w:tcPr>
            <w:tcW w:w="6120" w:type="dxa"/>
          </w:tcPr>
          <w:p w14:paraId="6B645455" w14:textId="7FF7A054" w:rsidR="004E55C6" w:rsidRPr="007F5F39" w:rsidRDefault="004E55C6" w:rsidP="004E55C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Pr="007F5F39"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="00FB5FA8" w:rsidRPr="007F5F39">
              <w:rPr>
                <w:rFonts w:ascii="Times New Roman" w:hAnsi="Times New Roman" w:cs="Times New Roman"/>
                <w:sz w:val="20"/>
                <w:szCs w:val="20"/>
              </w:rPr>
              <w:t xml:space="preserve">Amount Requested from the </w:t>
            </w:r>
            <w:r w:rsidRPr="007F5F39">
              <w:rPr>
                <w:rFonts w:ascii="Times New Roman" w:hAnsi="Times New Roman" w:cs="Times New Roman"/>
                <w:sz w:val="20"/>
                <w:szCs w:val="20"/>
              </w:rPr>
              <w:t>State:</w:t>
            </w:r>
            <w:r w:rsidR="00644AC3" w:rsidRPr="007F5F39">
              <w:rPr>
                <w:rFonts w:ascii="Times New Roman" w:hAnsi="Times New Roman" w:cs="Times New Roman"/>
                <w:sz w:val="20"/>
                <w:szCs w:val="20"/>
              </w:rPr>
              <w:t xml:space="preserve"> $</w:t>
            </w:r>
          </w:p>
          <w:p w14:paraId="0746AB9E" w14:textId="59CEC328" w:rsidR="00644AC3" w:rsidRPr="007F5F39" w:rsidRDefault="00644AC3" w:rsidP="004E55C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sz w:val="20"/>
                <w:szCs w:val="20"/>
              </w:rPr>
              <w:t>□ Budgeted Amount: $</w:t>
            </w:r>
          </w:p>
          <w:p w14:paraId="03042F54" w14:textId="6C21AD1F" w:rsidR="004E55C6" w:rsidRPr="007F5F39" w:rsidRDefault="004E55C6" w:rsidP="004E55C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84749F" w:rsidRPr="007F5F39">
              <w:rPr>
                <w:rFonts w:ascii="Times New Roman" w:hAnsi="Times New Roman" w:cs="Times New Roman"/>
                <w:sz w:val="20"/>
                <w:szCs w:val="20"/>
              </w:rPr>
              <w:t>Match</w:t>
            </w:r>
            <w:r w:rsidR="004F0312" w:rsidRPr="007F5F39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644AC3" w:rsidRPr="007F5F39">
              <w:rPr>
                <w:rFonts w:ascii="Times New Roman" w:hAnsi="Times New Roman" w:cs="Times New Roman"/>
                <w:sz w:val="20"/>
                <w:szCs w:val="20"/>
              </w:rPr>
              <w:t xml:space="preserve"> $</w:t>
            </w:r>
          </w:p>
          <w:p w14:paraId="56E380C3" w14:textId="62FB6510" w:rsidR="004F0312" w:rsidRPr="007F5F39" w:rsidRDefault="004F0312" w:rsidP="004E55C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sz w:val="20"/>
                <w:szCs w:val="20"/>
              </w:rPr>
              <w:t>□ Overmatch:</w:t>
            </w:r>
            <w:r w:rsidR="00644AC3" w:rsidRPr="007F5F39">
              <w:rPr>
                <w:rFonts w:ascii="Times New Roman" w:hAnsi="Times New Roman" w:cs="Times New Roman"/>
                <w:sz w:val="20"/>
                <w:szCs w:val="20"/>
              </w:rPr>
              <w:t xml:space="preserve"> $</w:t>
            </w:r>
          </w:p>
          <w:p w14:paraId="275093BE" w14:textId="6160F8BE" w:rsidR="004E55C6" w:rsidRPr="007F5F39" w:rsidRDefault="004E55C6" w:rsidP="004E55C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sz w:val="20"/>
                <w:szCs w:val="20"/>
              </w:rPr>
              <w:t>□ Program Income:</w:t>
            </w:r>
            <w:r w:rsidR="00644AC3" w:rsidRPr="007F5F39">
              <w:rPr>
                <w:rFonts w:ascii="Times New Roman" w:hAnsi="Times New Roman" w:cs="Times New Roman"/>
                <w:sz w:val="20"/>
                <w:szCs w:val="20"/>
              </w:rPr>
              <w:t xml:space="preserve"> $</w:t>
            </w:r>
          </w:p>
          <w:p w14:paraId="59409A17" w14:textId="56D68D4D" w:rsidR="004E55C6" w:rsidRPr="007F5F39" w:rsidRDefault="00644AC3" w:rsidP="00644A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</w:t>
            </w:r>
            <w:r w:rsidR="004E55C6" w:rsidRPr="007F5F39">
              <w:rPr>
                <w:rFonts w:ascii="Times New Roman" w:hAnsi="Times New Roman" w:cs="Times New Roman"/>
                <w:sz w:val="20"/>
                <w:szCs w:val="20"/>
              </w:rPr>
              <w:t xml:space="preserve">Total </w:t>
            </w:r>
            <w:r w:rsidR="00FB5FA8" w:rsidRPr="007F5F39">
              <w:rPr>
                <w:rFonts w:ascii="Times New Roman" w:hAnsi="Times New Roman" w:cs="Times New Roman"/>
                <w:sz w:val="20"/>
                <w:szCs w:val="20"/>
              </w:rPr>
              <w:t xml:space="preserve">Amount </w:t>
            </w:r>
            <w:r w:rsidRPr="007F5F39">
              <w:rPr>
                <w:rFonts w:ascii="Times New Roman" w:hAnsi="Times New Roman" w:cs="Times New Roman"/>
                <w:sz w:val="20"/>
                <w:szCs w:val="20"/>
              </w:rPr>
              <w:t>: $</w:t>
            </w:r>
          </w:p>
        </w:tc>
      </w:tr>
      <w:tr w:rsidR="004E55C6" w:rsidRPr="007F5F39" w14:paraId="6AE1446A" w14:textId="77777777" w:rsidTr="00E619DC">
        <w:tc>
          <w:tcPr>
            <w:tcW w:w="8995" w:type="dxa"/>
            <w:gridSpan w:val="3"/>
          </w:tcPr>
          <w:p w14:paraId="3C67AEF2" w14:textId="70CF9320" w:rsidR="004E55C6" w:rsidRPr="007F5F39" w:rsidRDefault="004E55C6" w:rsidP="004E55C6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Applicant Certification:  </w:t>
            </w:r>
            <w:r w:rsidR="00FB5FA8"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</w:t>
            </w:r>
          </w:p>
          <w:p w14:paraId="2704B89F" w14:textId="77777777" w:rsidR="00B11971" w:rsidRPr="007F5F39" w:rsidRDefault="00B11971" w:rsidP="004E55C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AF42AB" w14:textId="77777777" w:rsidR="004E55C6" w:rsidRPr="007F5F39" w:rsidRDefault="004E55C6" w:rsidP="004E55C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sz w:val="20"/>
                <w:szCs w:val="20"/>
              </w:rPr>
              <w:t>By signing this application, I certify (1) to the statements contained in the list of certifications* and (2) that the statements herein are true, complete and accurate to the best of my knowledge.  I also provide the required assurances* and agree to comply with any resulting terms if I accept an award.  I am aware that any false, fictitious, or fraudulent statements or claims may subject me to criminal, civil or administrative penalties.  (U.S. Code, Title 218, Section 1001)</w:t>
            </w:r>
          </w:p>
          <w:p w14:paraId="0E9D8246" w14:textId="77777777" w:rsidR="004E55C6" w:rsidRPr="007F5F39" w:rsidRDefault="004E55C6" w:rsidP="004E55C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9B7D7D" w14:textId="77777777" w:rsidR="004E55C6" w:rsidRPr="007F5F39" w:rsidRDefault="004E55C6" w:rsidP="004E55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sz w:val="20"/>
                <w:szCs w:val="20"/>
              </w:rPr>
              <w:t xml:space="preserve">(*) The list of certification and assurances, or an internet site where you may obtain this list is contained in the Notice of Funding Opportunity. </w:t>
            </w:r>
          </w:p>
          <w:p w14:paraId="101759EB" w14:textId="2FB6B4F2" w:rsidR="004E55C6" w:rsidRPr="007F5F39" w:rsidRDefault="00C648B5" w:rsidP="00F3521E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1689509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 w:rsidRPr="007F5F3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E55C6" w:rsidRPr="007F5F39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="004E55C6" w:rsidRPr="007F5F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02F4D" w:rsidRPr="007F5F39">
              <w:rPr>
                <w:rFonts w:ascii="Times New Roman" w:hAnsi="Times New Roman" w:cs="Times New Roman"/>
                <w:sz w:val="24"/>
                <w:szCs w:val="24"/>
              </w:rPr>
              <w:t>I agree</w:t>
            </w:r>
          </w:p>
        </w:tc>
      </w:tr>
      <w:tr w:rsidR="004E55C6" w:rsidRPr="007F5F39" w14:paraId="33811EA9" w14:textId="77777777" w:rsidTr="00E619DC">
        <w:tc>
          <w:tcPr>
            <w:tcW w:w="8995" w:type="dxa"/>
            <w:gridSpan w:val="3"/>
            <w:shd w:val="clear" w:color="auto" w:fill="D9D9D9" w:themeFill="background1" w:themeFillShade="D9"/>
          </w:tcPr>
          <w:p w14:paraId="5F0A919D" w14:textId="62421473" w:rsidR="004E55C6" w:rsidRPr="007F5F39" w:rsidRDefault="00AB0AA8" w:rsidP="000A7419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Implementing Agency </w:t>
            </w:r>
            <w:r w:rsidR="004E55C6"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Authorized </w:t>
            </w:r>
            <w:r w:rsidR="000A7419"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>Official (Director, President, Chair, or similar position)</w:t>
            </w:r>
          </w:p>
        </w:tc>
      </w:tr>
      <w:tr w:rsidR="004E55C6" w:rsidRPr="007F5F39" w14:paraId="1205151A" w14:textId="77777777" w:rsidTr="00E619DC">
        <w:tc>
          <w:tcPr>
            <w:tcW w:w="535" w:type="dxa"/>
          </w:tcPr>
          <w:p w14:paraId="7B81FF13" w14:textId="77777777" w:rsidR="004E55C6" w:rsidRPr="007F5F39" w:rsidRDefault="004E55C6" w:rsidP="004E55C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</w:tcPr>
          <w:p w14:paraId="45237942" w14:textId="77777777" w:rsidR="004E55C6" w:rsidRPr="007F5F39" w:rsidRDefault="004E55C6" w:rsidP="004E55C6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>First Name</w:t>
            </w:r>
          </w:p>
        </w:tc>
        <w:tc>
          <w:tcPr>
            <w:tcW w:w="6120" w:type="dxa"/>
          </w:tcPr>
          <w:p w14:paraId="7CEFAE77" w14:textId="77777777" w:rsidR="004E55C6" w:rsidRPr="007F5F39" w:rsidRDefault="004E55C6" w:rsidP="004E55C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55C6" w:rsidRPr="007F5F39" w14:paraId="4278D3FF" w14:textId="77777777" w:rsidTr="00E619DC">
        <w:tc>
          <w:tcPr>
            <w:tcW w:w="535" w:type="dxa"/>
          </w:tcPr>
          <w:p w14:paraId="68074250" w14:textId="77777777" w:rsidR="004E55C6" w:rsidRPr="007F5F39" w:rsidRDefault="004E55C6" w:rsidP="004E55C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</w:tcPr>
          <w:p w14:paraId="7987D5EB" w14:textId="77777777" w:rsidR="004E55C6" w:rsidRPr="007F5F39" w:rsidRDefault="004E55C6" w:rsidP="004E55C6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>Last Name</w:t>
            </w:r>
          </w:p>
        </w:tc>
        <w:tc>
          <w:tcPr>
            <w:tcW w:w="6120" w:type="dxa"/>
          </w:tcPr>
          <w:p w14:paraId="6B2696EC" w14:textId="77777777" w:rsidR="004E55C6" w:rsidRPr="007F5F39" w:rsidRDefault="004E55C6" w:rsidP="004E55C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55C6" w:rsidRPr="007F5F39" w14:paraId="70A81CB6" w14:textId="77777777" w:rsidTr="00E619DC">
        <w:tc>
          <w:tcPr>
            <w:tcW w:w="535" w:type="dxa"/>
          </w:tcPr>
          <w:p w14:paraId="222CF57B" w14:textId="77777777" w:rsidR="004E55C6" w:rsidRPr="007F5F39" w:rsidRDefault="004E55C6" w:rsidP="004E55C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</w:tcPr>
          <w:p w14:paraId="31D23538" w14:textId="77777777" w:rsidR="004E55C6" w:rsidRPr="007F5F39" w:rsidRDefault="004E55C6" w:rsidP="004E55C6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>Title</w:t>
            </w:r>
          </w:p>
        </w:tc>
        <w:tc>
          <w:tcPr>
            <w:tcW w:w="6120" w:type="dxa"/>
          </w:tcPr>
          <w:p w14:paraId="68506E66" w14:textId="77777777" w:rsidR="004E55C6" w:rsidRPr="007F5F39" w:rsidRDefault="004E55C6" w:rsidP="004E55C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7419" w:rsidRPr="007F5F39" w14:paraId="59D980D9" w14:textId="77777777" w:rsidTr="00E619DC">
        <w:tc>
          <w:tcPr>
            <w:tcW w:w="535" w:type="dxa"/>
          </w:tcPr>
          <w:p w14:paraId="1B278914" w14:textId="77777777" w:rsidR="000A7419" w:rsidRPr="007F5F39" w:rsidRDefault="000A7419" w:rsidP="000A741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</w:tcPr>
          <w:p w14:paraId="56C294AA" w14:textId="7374A03B" w:rsidR="000A7419" w:rsidRPr="007F5F39" w:rsidRDefault="000A7419" w:rsidP="000A7419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>Telephone Number</w:t>
            </w:r>
          </w:p>
        </w:tc>
        <w:tc>
          <w:tcPr>
            <w:tcW w:w="6120" w:type="dxa"/>
          </w:tcPr>
          <w:p w14:paraId="01CE13C8" w14:textId="77777777" w:rsidR="000A7419" w:rsidRPr="007F5F39" w:rsidRDefault="000A7419" w:rsidP="000A7419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7419" w:rsidRPr="007F5F39" w14:paraId="69A7BF6B" w14:textId="77777777" w:rsidTr="00E619DC">
        <w:tc>
          <w:tcPr>
            <w:tcW w:w="535" w:type="dxa"/>
          </w:tcPr>
          <w:p w14:paraId="74702E6C" w14:textId="77777777" w:rsidR="000A7419" w:rsidRPr="007F5F39" w:rsidRDefault="000A7419" w:rsidP="000A741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</w:tcPr>
          <w:p w14:paraId="0EB1D10F" w14:textId="5C33FEFA" w:rsidR="000A7419" w:rsidRPr="007F5F39" w:rsidRDefault="000A7419" w:rsidP="000A7419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>Fax Number</w:t>
            </w:r>
          </w:p>
        </w:tc>
        <w:tc>
          <w:tcPr>
            <w:tcW w:w="6120" w:type="dxa"/>
          </w:tcPr>
          <w:p w14:paraId="56ADEE9C" w14:textId="77777777" w:rsidR="000A7419" w:rsidRPr="007F5F39" w:rsidRDefault="000A7419" w:rsidP="000A7419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7419" w:rsidRPr="007F5F39" w14:paraId="64A19C4D" w14:textId="77777777" w:rsidTr="00E619DC">
        <w:tc>
          <w:tcPr>
            <w:tcW w:w="535" w:type="dxa"/>
          </w:tcPr>
          <w:p w14:paraId="1146B3D5" w14:textId="77777777" w:rsidR="000A7419" w:rsidRPr="007F5F39" w:rsidRDefault="000A7419" w:rsidP="000A741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</w:tcPr>
          <w:p w14:paraId="606DBEE1" w14:textId="51C9AD49" w:rsidR="000A7419" w:rsidRPr="007F5F39" w:rsidRDefault="000A7419" w:rsidP="000A7419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>Email address</w:t>
            </w:r>
          </w:p>
        </w:tc>
        <w:tc>
          <w:tcPr>
            <w:tcW w:w="6120" w:type="dxa"/>
          </w:tcPr>
          <w:p w14:paraId="6D40A908" w14:textId="77777777" w:rsidR="000A7419" w:rsidRPr="007F5F39" w:rsidRDefault="000A7419" w:rsidP="000A7419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55C6" w:rsidRPr="007F5F39" w14:paraId="6FDF873D" w14:textId="77777777" w:rsidTr="00E619DC">
        <w:tc>
          <w:tcPr>
            <w:tcW w:w="535" w:type="dxa"/>
          </w:tcPr>
          <w:p w14:paraId="03C1BEE2" w14:textId="77777777" w:rsidR="004E55C6" w:rsidRPr="007F5F39" w:rsidRDefault="004E55C6" w:rsidP="004E55C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</w:tcPr>
          <w:p w14:paraId="3AC4A31E" w14:textId="77777777" w:rsidR="004E55C6" w:rsidRPr="007F5F39" w:rsidRDefault="004E55C6" w:rsidP="004E55C6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6120" w:type="dxa"/>
          </w:tcPr>
          <w:p w14:paraId="24B28686" w14:textId="77777777" w:rsidR="004E55C6" w:rsidRPr="007F5F39" w:rsidRDefault="004E55C6" w:rsidP="004E55C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55C6" w:rsidRPr="007F5F39" w14:paraId="3B1D6123" w14:textId="77777777" w:rsidTr="00E619DC">
        <w:tc>
          <w:tcPr>
            <w:tcW w:w="535" w:type="dxa"/>
          </w:tcPr>
          <w:p w14:paraId="6D5410B7" w14:textId="77777777" w:rsidR="004E55C6" w:rsidRPr="007F5F39" w:rsidRDefault="004E55C6" w:rsidP="004E55C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</w:tcPr>
          <w:p w14:paraId="4D122980" w14:textId="77777777" w:rsidR="004E55C6" w:rsidRPr="007F5F39" w:rsidRDefault="004E55C6" w:rsidP="004E55C6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>Date Signed</w:t>
            </w:r>
          </w:p>
        </w:tc>
        <w:tc>
          <w:tcPr>
            <w:tcW w:w="6120" w:type="dxa"/>
          </w:tcPr>
          <w:p w14:paraId="4CCEF86E" w14:textId="77777777" w:rsidR="004E55C6" w:rsidRPr="007F5F39" w:rsidRDefault="004E55C6" w:rsidP="004E55C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0AA8" w:rsidRPr="007F5F39" w14:paraId="5B84811C" w14:textId="77777777" w:rsidTr="00E619DC">
        <w:tc>
          <w:tcPr>
            <w:tcW w:w="8995" w:type="dxa"/>
            <w:gridSpan w:val="3"/>
            <w:shd w:val="clear" w:color="auto" w:fill="D9D9D9" w:themeFill="background1" w:themeFillShade="D9"/>
          </w:tcPr>
          <w:p w14:paraId="5D7B3A9D" w14:textId="47824C50" w:rsidR="00AB0AA8" w:rsidRPr="007F5F39" w:rsidRDefault="00AB0AA8" w:rsidP="00AB0AA8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>Implemen</w:t>
            </w:r>
            <w:r w:rsidR="000A7419"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>ting Agency Financial Officer (Chief Financial Officer, Comptroller, Treasurer, or similar position.)</w:t>
            </w:r>
          </w:p>
        </w:tc>
      </w:tr>
      <w:tr w:rsidR="00AB0AA8" w:rsidRPr="007F5F39" w14:paraId="590E0FAE" w14:textId="77777777" w:rsidTr="00E619DC">
        <w:tc>
          <w:tcPr>
            <w:tcW w:w="535" w:type="dxa"/>
          </w:tcPr>
          <w:p w14:paraId="0559F47B" w14:textId="77777777" w:rsidR="00AB0AA8" w:rsidRPr="007F5F39" w:rsidRDefault="00AB0AA8" w:rsidP="0034367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</w:tcPr>
          <w:p w14:paraId="6704B5F9" w14:textId="77777777" w:rsidR="00AB0AA8" w:rsidRPr="007F5F39" w:rsidRDefault="00AB0AA8" w:rsidP="0034367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>First Name</w:t>
            </w:r>
          </w:p>
        </w:tc>
        <w:tc>
          <w:tcPr>
            <w:tcW w:w="6120" w:type="dxa"/>
          </w:tcPr>
          <w:p w14:paraId="3AC60080" w14:textId="77777777" w:rsidR="00AB0AA8" w:rsidRPr="007F5F39" w:rsidRDefault="00AB0AA8" w:rsidP="00343670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0AA8" w:rsidRPr="007F5F39" w14:paraId="621690E3" w14:textId="77777777" w:rsidTr="00E619DC">
        <w:tc>
          <w:tcPr>
            <w:tcW w:w="535" w:type="dxa"/>
          </w:tcPr>
          <w:p w14:paraId="0B7C769B" w14:textId="77777777" w:rsidR="00AB0AA8" w:rsidRPr="007F5F39" w:rsidRDefault="00AB0AA8" w:rsidP="0034367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</w:tcPr>
          <w:p w14:paraId="40DEDD78" w14:textId="77777777" w:rsidR="00AB0AA8" w:rsidRPr="007F5F39" w:rsidRDefault="00AB0AA8" w:rsidP="0034367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>Last Name</w:t>
            </w:r>
          </w:p>
        </w:tc>
        <w:tc>
          <w:tcPr>
            <w:tcW w:w="6120" w:type="dxa"/>
          </w:tcPr>
          <w:p w14:paraId="40E3112C" w14:textId="77777777" w:rsidR="00AB0AA8" w:rsidRPr="007F5F39" w:rsidRDefault="00AB0AA8" w:rsidP="00343670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0AA8" w:rsidRPr="007F5F39" w14:paraId="4522B8BA" w14:textId="77777777" w:rsidTr="00E619DC">
        <w:tc>
          <w:tcPr>
            <w:tcW w:w="535" w:type="dxa"/>
          </w:tcPr>
          <w:p w14:paraId="350D55BF" w14:textId="77777777" w:rsidR="00AB0AA8" w:rsidRPr="007F5F39" w:rsidRDefault="00AB0AA8" w:rsidP="0034367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</w:tcPr>
          <w:p w14:paraId="5B9F5E1F" w14:textId="77777777" w:rsidR="00AB0AA8" w:rsidRPr="007F5F39" w:rsidRDefault="00AB0AA8" w:rsidP="0034367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>Title</w:t>
            </w:r>
          </w:p>
        </w:tc>
        <w:tc>
          <w:tcPr>
            <w:tcW w:w="6120" w:type="dxa"/>
          </w:tcPr>
          <w:p w14:paraId="0BEAAE05" w14:textId="77777777" w:rsidR="00AB0AA8" w:rsidRPr="007F5F39" w:rsidRDefault="00AB0AA8" w:rsidP="00343670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7419" w:rsidRPr="007F5F39" w14:paraId="75735B8D" w14:textId="77777777" w:rsidTr="00E619DC">
        <w:tc>
          <w:tcPr>
            <w:tcW w:w="535" w:type="dxa"/>
          </w:tcPr>
          <w:p w14:paraId="1510B52E" w14:textId="77777777" w:rsidR="000A7419" w:rsidRPr="007F5F39" w:rsidRDefault="000A7419" w:rsidP="000A741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</w:tcPr>
          <w:p w14:paraId="3D0366FA" w14:textId="4CACB51E" w:rsidR="000A7419" w:rsidRPr="007F5F39" w:rsidRDefault="000A7419" w:rsidP="000A7419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>Telephone Number</w:t>
            </w:r>
          </w:p>
        </w:tc>
        <w:tc>
          <w:tcPr>
            <w:tcW w:w="6120" w:type="dxa"/>
          </w:tcPr>
          <w:p w14:paraId="46924BD1" w14:textId="77777777" w:rsidR="000A7419" w:rsidRPr="007F5F39" w:rsidRDefault="000A7419" w:rsidP="000A7419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7419" w:rsidRPr="007F5F39" w14:paraId="07251B5F" w14:textId="77777777" w:rsidTr="00E619DC">
        <w:tc>
          <w:tcPr>
            <w:tcW w:w="535" w:type="dxa"/>
          </w:tcPr>
          <w:p w14:paraId="5FB231CD" w14:textId="77777777" w:rsidR="000A7419" w:rsidRPr="007F5F39" w:rsidRDefault="000A7419" w:rsidP="000A741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</w:tcPr>
          <w:p w14:paraId="522D6DEC" w14:textId="18AD202F" w:rsidR="000A7419" w:rsidRPr="007F5F39" w:rsidRDefault="000A7419" w:rsidP="000A7419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>Fax Number</w:t>
            </w:r>
          </w:p>
        </w:tc>
        <w:tc>
          <w:tcPr>
            <w:tcW w:w="6120" w:type="dxa"/>
          </w:tcPr>
          <w:p w14:paraId="33DED884" w14:textId="77777777" w:rsidR="000A7419" w:rsidRPr="007F5F39" w:rsidRDefault="000A7419" w:rsidP="000A7419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7419" w:rsidRPr="007F5F39" w14:paraId="27E2283D" w14:textId="77777777" w:rsidTr="00E619DC">
        <w:tc>
          <w:tcPr>
            <w:tcW w:w="535" w:type="dxa"/>
          </w:tcPr>
          <w:p w14:paraId="178BD1DB" w14:textId="77777777" w:rsidR="000A7419" w:rsidRPr="007F5F39" w:rsidRDefault="000A7419" w:rsidP="000A741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</w:tcPr>
          <w:p w14:paraId="69FE8C8F" w14:textId="44B86E36" w:rsidR="000A7419" w:rsidRPr="007F5F39" w:rsidRDefault="000A7419" w:rsidP="000A7419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>Email address</w:t>
            </w:r>
          </w:p>
        </w:tc>
        <w:tc>
          <w:tcPr>
            <w:tcW w:w="6120" w:type="dxa"/>
          </w:tcPr>
          <w:p w14:paraId="65632728" w14:textId="77777777" w:rsidR="000A7419" w:rsidRPr="007F5F39" w:rsidRDefault="000A7419" w:rsidP="000A7419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0AA8" w:rsidRPr="007F5F39" w14:paraId="18C376EF" w14:textId="77777777" w:rsidTr="00E619DC">
        <w:tc>
          <w:tcPr>
            <w:tcW w:w="535" w:type="dxa"/>
          </w:tcPr>
          <w:p w14:paraId="776371B7" w14:textId="77777777" w:rsidR="00AB0AA8" w:rsidRPr="007F5F39" w:rsidRDefault="00AB0AA8" w:rsidP="0034367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</w:tcPr>
          <w:p w14:paraId="3D0E7EA1" w14:textId="77777777" w:rsidR="00AB0AA8" w:rsidRPr="007F5F39" w:rsidRDefault="00AB0AA8" w:rsidP="0034367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6120" w:type="dxa"/>
          </w:tcPr>
          <w:p w14:paraId="701CB7C8" w14:textId="77777777" w:rsidR="00AB0AA8" w:rsidRPr="007F5F39" w:rsidRDefault="00AB0AA8" w:rsidP="00343670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0AA8" w:rsidRPr="007F5F39" w14:paraId="14C5E784" w14:textId="77777777" w:rsidTr="00E619DC">
        <w:tc>
          <w:tcPr>
            <w:tcW w:w="535" w:type="dxa"/>
          </w:tcPr>
          <w:p w14:paraId="1DB66B4B" w14:textId="77777777" w:rsidR="00AB0AA8" w:rsidRPr="007F5F39" w:rsidRDefault="00AB0AA8" w:rsidP="0034367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</w:tcPr>
          <w:p w14:paraId="7A3EE61F" w14:textId="77777777" w:rsidR="00AB0AA8" w:rsidRPr="007F5F39" w:rsidRDefault="00AB0AA8" w:rsidP="0034367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>Date Signed</w:t>
            </w:r>
          </w:p>
        </w:tc>
        <w:tc>
          <w:tcPr>
            <w:tcW w:w="6120" w:type="dxa"/>
          </w:tcPr>
          <w:p w14:paraId="5A0F3736" w14:textId="77777777" w:rsidR="00AB0AA8" w:rsidRPr="007F5F39" w:rsidRDefault="00AB0AA8" w:rsidP="00343670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0AA8" w:rsidRPr="007F5F39" w14:paraId="2E7F636C" w14:textId="77777777" w:rsidTr="00E619DC">
        <w:tc>
          <w:tcPr>
            <w:tcW w:w="8995" w:type="dxa"/>
            <w:gridSpan w:val="3"/>
            <w:shd w:val="clear" w:color="auto" w:fill="D9D9D9" w:themeFill="background1" w:themeFillShade="D9"/>
          </w:tcPr>
          <w:p w14:paraId="26448A6E" w14:textId="194EA91F" w:rsidR="00AB0AA8" w:rsidRPr="007F5F39" w:rsidRDefault="00AB0AA8" w:rsidP="0034367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>Program Ag</w:t>
            </w:r>
            <w:r w:rsidR="000A7419"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ency Authorized Official </w:t>
            </w:r>
          </w:p>
        </w:tc>
      </w:tr>
      <w:tr w:rsidR="00AB0AA8" w:rsidRPr="007F5F39" w14:paraId="6CD3C3B1" w14:textId="77777777" w:rsidTr="00E619DC">
        <w:tc>
          <w:tcPr>
            <w:tcW w:w="535" w:type="dxa"/>
          </w:tcPr>
          <w:p w14:paraId="6815E852" w14:textId="77777777" w:rsidR="00AB0AA8" w:rsidRPr="007F5F39" w:rsidRDefault="00AB0AA8" w:rsidP="0034367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</w:tcPr>
          <w:p w14:paraId="2B7E7392" w14:textId="77777777" w:rsidR="00AB0AA8" w:rsidRPr="007F5F39" w:rsidRDefault="00AB0AA8" w:rsidP="0034367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>First Name</w:t>
            </w:r>
          </w:p>
        </w:tc>
        <w:tc>
          <w:tcPr>
            <w:tcW w:w="6120" w:type="dxa"/>
          </w:tcPr>
          <w:p w14:paraId="2D248374" w14:textId="77777777" w:rsidR="00AB0AA8" w:rsidRPr="007F5F39" w:rsidRDefault="00AB0AA8" w:rsidP="00343670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0AA8" w:rsidRPr="007F5F39" w14:paraId="2C67BF20" w14:textId="77777777" w:rsidTr="00E619DC">
        <w:tc>
          <w:tcPr>
            <w:tcW w:w="535" w:type="dxa"/>
          </w:tcPr>
          <w:p w14:paraId="1307533E" w14:textId="77777777" w:rsidR="00AB0AA8" w:rsidRPr="007F5F39" w:rsidRDefault="00AB0AA8" w:rsidP="0034367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</w:tcPr>
          <w:p w14:paraId="1B112168" w14:textId="77777777" w:rsidR="00AB0AA8" w:rsidRPr="007F5F39" w:rsidRDefault="00AB0AA8" w:rsidP="0034367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>Last Name</w:t>
            </w:r>
          </w:p>
        </w:tc>
        <w:tc>
          <w:tcPr>
            <w:tcW w:w="6120" w:type="dxa"/>
          </w:tcPr>
          <w:p w14:paraId="7B3B48E0" w14:textId="77777777" w:rsidR="00AB0AA8" w:rsidRPr="007F5F39" w:rsidRDefault="00AB0AA8" w:rsidP="00343670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0AA8" w:rsidRPr="007F5F39" w14:paraId="1ABCC7AC" w14:textId="77777777" w:rsidTr="00E619DC">
        <w:tc>
          <w:tcPr>
            <w:tcW w:w="535" w:type="dxa"/>
          </w:tcPr>
          <w:p w14:paraId="5073ACF6" w14:textId="77777777" w:rsidR="00AB0AA8" w:rsidRPr="007F5F39" w:rsidRDefault="00AB0AA8" w:rsidP="0034367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</w:tcPr>
          <w:p w14:paraId="00BF4438" w14:textId="77777777" w:rsidR="00AB0AA8" w:rsidRPr="007F5F39" w:rsidRDefault="00AB0AA8" w:rsidP="0034367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>Title</w:t>
            </w:r>
          </w:p>
        </w:tc>
        <w:tc>
          <w:tcPr>
            <w:tcW w:w="6120" w:type="dxa"/>
          </w:tcPr>
          <w:p w14:paraId="44A8CC92" w14:textId="77777777" w:rsidR="00AB0AA8" w:rsidRPr="007F5F39" w:rsidRDefault="00AB0AA8" w:rsidP="00343670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7419" w:rsidRPr="007F5F39" w14:paraId="39AA0E75" w14:textId="77777777" w:rsidTr="00E619DC">
        <w:tc>
          <w:tcPr>
            <w:tcW w:w="535" w:type="dxa"/>
          </w:tcPr>
          <w:p w14:paraId="442EDC5D" w14:textId="77777777" w:rsidR="000A7419" w:rsidRPr="007F5F39" w:rsidRDefault="000A7419" w:rsidP="000A741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</w:tcPr>
          <w:p w14:paraId="54C8BD31" w14:textId="2C80A518" w:rsidR="000A7419" w:rsidRPr="007F5F39" w:rsidRDefault="000A7419" w:rsidP="000A7419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>Telephone Number</w:t>
            </w:r>
          </w:p>
        </w:tc>
        <w:tc>
          <w:tcPr>
            <w:tcW w:w="6120" w:type="dxa"/>
          </w:tcPr>
          <w:p w14:paraId="340EDFBC" w14:textId="77777777" w:rsidR="000A7419" w:rsidRPr="007F5F39" w:rsidRDefault="000A7419" w:rsidP="000A7419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7419" w:rsidRPr="007F5F39" w14:paraId="0E36C1E5" w14:textId="77777777" w:rsidTr="00E619DC">
        <w:tc>
          <w:tcPr>
            <w:tcW w:w="535" w:type="dxa"/>
          </w:tcPr>
          <w:p w14:paraId="2E73BF28" w14:textId="77777777" w:rsidR="000A7419" w:rsidRPr="007F5F39" w:rsidRDefault="000A7419" w:rsidP="000A741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</w:tcPr>
          <w:p w14:paraId="297927E4" w14:textId="5E4A66C7" w:rsidR="000A7419" w:rsidRPr="007F5F39" w:rsidRDefault="000A7419" w:rsidP="000A7419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>Fax Number</w:t>
            </w:r>
          </w:p>
        </w:tc>
        <w:tc>
          <w:tcPr>
            <w:tcW w:w="6120" w:type="dxa"/>
          </w:tcPr>
          <w:p w14:paraId="27FC1ECF" w14:textId="77777777" w:rsidR="000A7419" w:rsidRPr="007F5F39" w:rsidRDefault="000A7419" w:rsidP="000A7419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7419" w:rsidRPr="007F5F39" w14:paraId="23528F01" w14:textId="77777777" w:rsidTr="00E619DC">
        <w:tc>
          <w:tcPr>
            <w:tcW w:w="535" w:type="dxa"/>
          </w:tcPr>
          <w:p w14:paraId="3ABEF6B3" w14:textId="77777777" w:rsidR="000A7419" w:rsidRPr="007F5F39" w:rsidRDefault="000A7419" w:rsidP="000A741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</w:tcPr>
          <w:p w14:paraId="4B0AFEA7" w14:textId="6755D10F" w:rsidR="000A7419" w:rsidRPr="007F5F39" w:rsidRDefault="000A7419" w:rsidP="000A7419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>Email address</w:t>
            </w:r>
          </w:p>
        </w:tc>
        <w:tc>
          <w:tcPr>
            <w:tcW w:w="6120" w:type="dxa"/>
          </w:tcPr>
          <w:p w14:paraId="7FD82D66" w14:textId="77777777" w:rsidR="000A7419" w:rsidRPr="007F5F39" w:rsidRDefault="000A7419" w:rsidP="000A7419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0AA8" w:rsidRPr="007F5F39" w14:paraId="2005FD90" w14:textId="77777777" w:rsidTr="00E619DC">
        <w:tc>
          <w:tcPr>
            <w:tcW w:w="535" w:type="dxa"/>
          </w:tcPr>
          <w:p w14:paraId="1FBB54C6" w14:textId="77777777" w:rsidR="00AB0AA8" w:rsidRPr="007F5F39" w:rsidRDefault="00AB0AA8" w:rsidP="0034367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</w:tcPr>
          <w:p w14:paraId="70AFF131" w14:textId="77777777" w:rsidR="00AB0AA8" w:rsidRPr="007F5F39" w:rsidRDefault="00AB0AA8" w:rsidP="0034367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6120" w:type="dxa"/>
          </w:tcPr>
          <w:p w14:paraId="28C4C6A9" w14:textId="77777777" w:rsidR="00AB0AA8" w:rsidRPr="007F5F39" w:rsidRDefault="00AB0AA8" w:rsidP="00343670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0AA8" w:rsidRPr="007F5F39" w14:paraId="1EF88890" w14:textId="77777777" w:rsidTr="00E619DC">
        <w:tc>
          <w:tcPr>
            <w:tcW w:w="535" w:type="dxa"/>
          </w:tcPr>
          <w:p w14:paraId="20DD51AF" w14:textId="77777777" w:rsidR="00AB0AA8" w:rsidRPr="007F5F39" w:rsidRDefault="00AB0AA8" w:rsidP="0034367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</w:tcPr>
          <w:p w14:paraId="65936E47" w14:textId="77777777" w:rsidR="00AB0AA8" w:rsidRPr="007F5F39" w:rsidRDefault="00AB0AA8" w:rsidP="0034367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F39">
              <w:rPr>
                <w:rFonts w:ascii="Times New Roman" w:hAnsi="Times New Roman" w:cs="Times New Roman"/>
                <w:b/>
                <w:sz w:val="20"/>
                <w:szCs w:val="20"/>
              </w:rPr>
              <w:t>Date Signed</w:t>
            </w:r>
          </w:p>
        </w:tc>
        <w:tc>
          <w:tcPr>
            <w:tcW w:w="6120" w:type="dxa"/>
          </w:tcPr>
          <w:p w14:paraId="63FA937A" w14:textId="77777777" w:rsidR="00AB0AA8" w:rsidRPr="007F5F39" w:rsidRDefault="00AB0AA8" w:rsidP="00343670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12458FF" w14:textId="77777777" w:rsidR="007D5028" w:rsidRPr="007F5F39" w:rsidRDefault="007D5028" w:rsidP="007D5028">
      <w:pPr>
        <w:pStyle w:val="ListParagraph"/>
        <w:spacing w:line="240" w:lineRule="auto"/>
        <w:ind w:left="360"/>
        <w:rPr>
          <w:rFonts w:ascii="Times New Roman" w:hAnsi="Times New Roman" w:cs="Times New Roman"/>
          <w:sz w:val="20"/>
          <w:szCs w:val="20"/>
        </w:rPr>
      </w:pPr>
    </w:p>
    <w:p w14:paraId="5D22E209" w14:textId="77777777" w:rsidR="001032F0" w:rsidRPr="007F5F39" w:rsidRDefault="001032F0" w:rsidP="001032F0">
      <w:pPr>
        <w:rPr>
          <w:rFonts w:ascii="Times New Roman" w:hAnsi="Times New Roman" w:cs="Times New Roman"/>
          <w:b/>
          <w:sz w:val="20"/>
          <w:szCs w:val="20"/>
        </w:rPr>
      </w:pPr>
      <w:r w:rsidRPr="007F5F39">
        <w:rPr>
          <w:rFonts w:ascii="Times New Roman" w:hAnsi="Times New Roman" w:cs="Times New Roman"/>
          <w:b/>
          <w:sz w:val="20"/>
          <w:szCs w:val="20"/>
        </w:rPr>
        <w:t>** ICJIA specific modification to GATA form</w:t>
      </w:r>
    </w:p>
    <w:sectPr w:rsidR="001032F0" w:rsidRPr="007F5F39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60A038" w14:textId="77777777" w:rsidR="00C648B5" w:rsidRDefault="00C648B5" w:rsidP="00C85048">
      <w:pPr>
        <w:spacing w:after="0" w:line="240" w:lineRule="auto"/>
      </w:pPr>
      <w:r>
        <w:separator/>
      </w:r>
    </w:p>
  </w:endnote>
  <w:endnote w:type="continuationSeparator" w:id="0">
    <w:p w14:paraId="26E3D1F4" w14:textId="77777777" w:rsidR="00C648B5" w:rsidRDefault="00C648B5" w:rsidP="00C85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" w:hAnsi="Times"/>
      </w:rPr>
      <w:id w:val="-1571876572"/>
      <w:docPartObj>
        <w:docPartGallery w:val="Page Numbers (Bottom of Page)"/>
        <w:docPartUnique/>
      </w:docPartObj>
    </w:sdtPr>
    <w:sdtEndPr/>
    <w:sdtContent>
      <w:sdt>
        <w:sdtPr>
          <w:rPr>
            <w:rFonts w:ascii="Times" w:hAnsi="Times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7B4F2DE" w14:textId="77777777" w:rsidR="00C603BF" w:rsidRPr="007F5F39" w:rsidRDefault="00C603BF">
            <w:pPr>
              <w:pStyle w:val="Footer"/>
              <w:jc w:val="right"/>
              <w:rPr>
                <w:rFonts w:ascii="Times" w:hAnsi="Times"/>
                <w:b/>
                <w:bCs/>
              </w:rPr>
            </w:pPr>
            <w:r w:rsidRPr="007F5F39">
              <w:rPr>
                <w:rFonts w:ascii="Times" w:hAnsi="Times"/>
              </w:rPr>
              <w:t xml:space="preserve">Page </w:t>
            </w:r>
            <w:r w:rsidRPr="007F5F39">
              <w:rPr>
                <w:rFonts w:ascii="Times" w:hAnsi="Times"/>
                <w:b/>
                <w:bCs/>
              </w:rPr>
              <w:fldChar w:fldCharType="begin"/>
            </w:r>
            <w:r w:rsidRPr="007F5F39">
              <w:rPr>
                <w:rFonts w:ascii="Times" w:hAnsi="Times"/>
                <w:b/>
                <w:bCs/>
              </w:rPr>
              <w:instrText xml:space="preserve"> PAGE </w:instrText>
            </w:r>
            <w:r w:rsidRPr="007F5F39">
              <w:rPr>
                <w:rFonts w:ascii="Times" w:hAnsi="Times"/>
                <w:b/>
                <w:bCs/>
              </w:rPr>
              <w:fldChar w:fldCharType="separate"/>
            </w:r>
            <w:r w:rsidR="0063325C">
              <w:rPr>
                <w:rFonts w:ascii="Times" w:hAnsi="Times"/>
                <w:b/>
                <w:bCs/>
                <w:noProof/>
              </w:rPr>
              <w:t>4</w:t>
            </w:r>
            <w:r w:rsidRPr="007F5F39">
              <w:rPr>
                <w:rFonts w:ascii="Times" w:hAnsi="Times"/>
                <w:b/>
                <w:bCs/>
              </w:rPr>
              <w:fldChar w:fldCharType="end"/>
            </w:r>
            <w:r w:rsidRPr="007F5F39">
              <w:rPr>
                <w:rFonts w:ascii="Times" w:hAnsi="Times"/>
              </w:rPr>
              <w:t xml:space="preserve"> of </w:t>
            </w:r>
            <w:r w:rsidRPr="007F5F39">
              <w:rPr>
                <w:rFonts w:ascii="Times" w:hAnsi="Times"/>
                <w:b/>
                <w:bCs/>
              </w:rPr>
              <w:fldChar w:fldCharType="begin"/>
            </w:r>
            <w:r w:rsidRPr="007F5F39">
              <w:rPr>
                <w:rFonts w:ascii="Times" w:hAnsi="Times"/>
                <w:b/>
                <w:bCs/>
              </w:rPr>
              <w:instrText xml:space="preserve"> NUMPAGES  </w:instrText>
            </w:r>
            <w:r w:rsidRPr="007F5F39">
              <w:rPr>
                <w:rFonts w:ascii="Times" w:hAnsi="Times"/>
                <w:b/>
                <w:bCs/>
              </w:rPr>
              <w:fldChar w:fldCharType="separate"/>
            </w:r>
            <w:r w:rsidR="0063325C">
              <w:rPr>
                <w:rFonts w:ascii="Times" w:hAnsi="Times"/>
                <w:b/>
                <w:bCs/>
                <w:noProof/>
              </w:rPr>
              <w:t>4</w:t>
            </w:r>
            <w:r w:rsidRPr="007F5F39">
              <w:rPr>
                <w:rFonts w:ascii="Times" w:hAnsi="Times"/>
                <w:b/>
                <w:bCs/>
              </w:rPr>
              <w:fldChar w:fldCharType="end"/>
            </w:r>
          </w:p>
          <w:p w14:paraId="2E302536" w14:textId="67610FBF" w:rsidR="00C603BF" w:rsidRPr="007F5F39" w:rsidRDefault="007B6E37">
            <w:pPr>
              <w:pStyle w:val="Footer"/>
              <w:jc w:val="right"/>
              <w:rPr>
                <w:rFonts w:ascii="Times" w:hAnsi="Times"/>
              </w:rPr>
            </w:pPr>
            <w:r w:rsidRPr="007F5F39">
              <w:rPr>
                <w:rFonts w:ascii="Times" w:hAnsi="Times"/>
                <w:bCs/>
              </w:rPr>
              <w:t xml:space="preserve">Version </w:t>
            </w:r>
            <w:r w:rsidR="00F3521E" w:rsidRPr="007F5F39">
              <w:rPr>
                <w:rFonts w:ascii="Times" w:hAnsi="Times"/>
                <w:bCs/>
              </w:rPr>
              <w:t>2</w:t>
            </w:r>
            <w:r w:rsidRPr="007F5F39">
              <w:rPr>
                <w:rFonts w:ascii="Times" w:hAnsi="Times"/>
                <w:bCs/>
              </w:rPr>
              <w:t xml:space="preserve"> - </w:t>
            </w:r>
            <w:r w:rsidR="00C603BF" w:rsidRPr="007F5F39">
              <w:rPr>
                <w:rFonts w:ascii="Times" w:hAnsi="Times"/>
                <w:bCs/>
              </w:rPr>
              <w:t>Updated</w:t>
            </w:r>
            <w:r w:rsidR="00C603BF" w:rsidRPr="007F5F39">
              <w:rPr>
                <w:rFonts w:ascii="Times" w:hAnsi="Times"/>
                <w:b/>
                <w:bCs/>
              </w:rPr>
              <w:t xml:space="preserve"> 1</w:t>
            </w:r>
            <w:r w:rsidR="00F3521E" w:rsidRPr="007F5F39">
              <w:rPr>
                <w:rFonts w:ascii="Times" w:hAnsi="Times"/>
                <w:b/>
                <w:bCs/>
              </w:rPr>
              <w:t>1</w:t>
            </w:r>
            <w:r w:rsidR="00C603BF" w:rsidRPr="007F5F39">
              <w:rPr>
                <w:rFonts w:ascii="Times" w:hAnsi="Times"/>
                <w:b/>
                <w:bCs/>
              </w:rPr>
              <w:t>/</w:t>
            </w:r>
            <w:r w:rsidR="00F3521E" w:rsidRPr="007F5F39">
              <w:rPr>
                <w:rFonts w:ascii="Times" w:hAnsi="Times"/>
                <w:b/>
                <w:bCs/>
              </w:rPr>
              <w:t>2</w:t>
            </w:r>
            <w:r w:rsidR="00C603BF" w:rsidRPr="007F5F39">
              <w:rPr>
                <w:rFonts w:ascii="Times" w:hAnsi="Times"/>
                <w:b/>
                <w:bCs/>
              </w:rPr>
              <w:t>/2016</w:t>
            </w:r>
          </w:p>
        </w:sdtContent>
      </w:sdt>
    </w:sdtContent>
  </w:sdt>
  <w:p w14:paraId="0B0A1CC4" w14:textId="77777777" w:rsidR="00281CE5" w:rsidRPr="00C603BF" w:rsidRDefault="00281CE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5A84EB" w14:textId="77777777" w:rsidR="00C648B5" w:rsidRDefault="00C648B5" w:rsidP="00C85048">
      <w:pPr>
        <w:spacing w:after="0" w:line="240" w:lineRule="auto"/>
      </w:pPr>
      <w:r>
        <w:separator/>
      </w:r>
    </w:p>
  </w:footnote>
  <w:footnote w:type="continuationSeparator" w:id="0">
    <w:p w14:paraId="2B50399B" w14:textId="77777777" w:rsidR="00C648B5" w:rsidRDefault="00C648B5" w:rsidP="00C850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D82864"/>
    <w:multiLevelType w:val="hybridMultilevel"/>
    <w:tmpl w:val="5D82E1AE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7D52621"/>
    <w:multiLevelType w:val="hybridMultilevel"/>
    <w:tmpl w:val="E0B895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E54969"/>
    <w:multiLevelType w:val="hybridMultilevel"/>
    <w:tmpl w:val="477825F2"/>
    <w:lvl w:ilvl="0" w:tplc="3E30030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805D0C"/>
    <w:multiLevelType w:val="hybridMultilevel"/>
    <w:tmpl w:val="075826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C4523F3"/>
    <w:multiLevelType w:val="hybridMultilevel"/>
    <w:tmpl w:val="2EDE6D68"/>
    <w:lvl w:ilvl="0" w:tplc="49E8B52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alazar, Luisa">
    <w15:presenceInfo w15:providerId="AD" w15:userId="S-1-5-21-99445195-306996336-628622809-572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B8653268-ED7E-4760-9707-23DEDFDE7418}"/>
    <w:docVar w:name="dgnword-eventsink" w:val="475878464"/>
  </w:docVars>
  <w:rsids>
    <w:rsidRoot w:val="007D5028"/>
    <w:rsid w:val="00012709"/>
    <w:rsid w:val="000344E7"/>
    <w:rsid w:val="0008736F"/>
    <w:rsid w:val="00090019"/>
    <w:rsid w:val="00096F56"/>
    <w:rsid w:val="000A7419"/>
    <w:rsid w:val="000D03B0"/>
    <w:rsid w:val="000D2EE5"/>
    <w:rsid w:val="000F5B16"/>
    <w:rsid w:val="001032F0"/>
    <w:rsid w:val="00114DE2"/>
    <w:rsid w:val="00120F07"/>
    <w:rsid w:val="00134386"/>
    <w:rsid w:val="00143C37"/>
    <w:rsid w:val="001A0872"/>
    <w:rsid w:val="001B4DDA"/>
    <w:rsid w:val="001F717B"/>
    <w:rsid w:val="00210CE2"/>
    <w:rsid w:val="00276DB8"/>
    <w:rsid w:val="00277AF2"/>
    <w:rsid w:val="00281CE5"/>
    <w:rsid w:val="002A4F56"/>
    <w:rsid w:val="002C379D"/>
    <w:rsid w:val="002F7A80"/>
    <w:rsid w:val="00312A7E"/>
    <w:rsid w:val="003325F3"/>
    <w:rsid w:val="00346BAE"/>
    <w:rsid w:val="003B0E6D"/>
    <w:rsid w:val="003F323B"/>
    <w:rsid w:val="0040611C"/>
    <w:rsid w:val="00406212"/>
    <w:rsid w:val="00417B8F"/>
    <w:rsid w:val="00432492"/>
    <w:rsid w:val="00444FEA"/>
    <w:rsid w:val="0046722F"/>
    <w:rsid w:val="004A1F0D"/>
    <w:rsid w:val="004A5CDF"/>
    <w:rsid w:val="004B3F51"/>
    <w:rsid w:val="004B5B08"/>
    <w:rsid w:val="004B78E7"/>
    <w:rsid w:val="004E55C6"/>
    <w:rsid w:val="004F0312"/>
    <w:rsid w:val="00512450"/>
    <w:rsid w:val="00543148"/>
    <w:rsid w:val="005A58F6"/>
    <w:rsid w:val="005C6B3B"/>
    <w:rsid w:val="005D4776"/>
    <w:rsid w:val="005D629D"/>
    <w:rsid w:val="006104B6"/>
    <w:rsid w:val="00611818"/>
    <w:rsid w:val="0063325C"/>
    <w:rsid w:val="00644AC3"/>
    <w:rsid w:val="00664809"/>
    <w:rsid w:val="00687E12"/>
    <w:rsid w:val="00694A60"/>
    <w:rsid w:val="006A1264"/>
    <w:rsid w:val="006B4597"/>
    <w:rsid w:val="00707AF7"/>
    <w:rsid w:val="00722279"/>
    <w:rsid w:val="00740FBD"/>
    <w:rsid w:val="00783E45"/>
    <w:rsid w:val="007B6E37"/>
    <w:rsid w:val="007D5028"/>
    <w:rsid w:val="007F3AFF"/>
    <w:rsid w:val="007F5F39"/>
    <w:rsid w:val="0081448B"/>
    <w:rsid w:val="00821634"/>
    <w:rsid w:val="0084749F"/>
    <w:rsid w:val="00872DEF"/>
    <w:rsid w:val="008E33EF"/>
    <w:rsid w:val="008F2086"/>
    <w:rsid w:val="00902F4D"/>
    <w:rsid w:val="00922528"/>
    <w:rsid w:val="009D4C2B"/>
    <w:rsid w:val="00A3315A"/>
    <w:rsid w:val="00A358A5"/>
    <w:rsid w:val="00A424DC"/>
    <w:rsid w:val="00A533F6"/>
    <w:rsid w:val="00A61184"/>
    <w:rsid w:val="00A65FF0"/>
    <w:rsid w:val="00A71D77"/>
    <w:rsid w:val="00AA1E8F"/>
    <w:rsid w:val="00AA4FC2"/>
    <w:rsid w:val="00AB0AA8"/>
    <w:rsid w:val="00AD01B6"/>
    <w:rsid w:val="00AE4194"/>
    <w:rsid w:val="00AE5614"/>
    <w:rsid w:val="00AF1A80"/>
    <w:rsid w:val="00B11971"/>
    <w:rsid w:val="00B23FB9"/>
    <w:rsid w:val="00B94292"/>
    <w:rsid w:val="00BB34BB"/>
    <w:rsid w:val="00BF6D34"/>
    <w:rsid w:val="00C33D91"/>
    <w:rsid w:val="00C51897"/>
    <w:rsid w:val="00C603BF"/>
    <w:rsid w:val="00C648B5"/>
    <w:rsid w:val="00C72E7A"/>
    <w:rsid w:val="00C85048"/>
    <w:rsid w:val="00CB088A"/>
    <w:rsid w:val="00CE0C13"/>
    <w:rsid w:val="00CE0D42"/>
    <w:rsid w:val="00DE605A"/>
    <w:rsid w:val="00DF426F"/>
    <w:rsid w:val="00E00BF2"/>
    <w:rsid w:val="00E40425"/>
    <w:rsid w:val="00E619DC"/>
    <w:rsid w:val="00E91C89"/>
    <w:rsid w:val="00E95436"/>
    <w:rsid w:val="00EA15B5"/>
    <w:rsid w:val="00F1673B"/>
    <w:rsid w:val="00F3521E"/>
    <w:rsid w:val="00F7673D"/>
    <w:rsid w:val="00FB4E27"/>
    <w:rsid w:val="00FB5FA8"/>
    <w:rsid w:val="00FD4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3FB889"/>
  <w15:docId w15:val="{F1BB7081-2DBA-4FCB-93FF-42F254466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5028"/>
    <w:pPr>
      <w:ind w:left="720"/>
      <w:contextualSpacing/>
    </w:pPr>
  </w:style>
  <w:style w:type="table" w:styleId="TableGrid">
    <w:name w:val="Table Grid"/>
    <w:basedOn w:val="TableNormal"/>
    <w:uiPriority w:val="39"/>
    <w:rsid w:val="007D50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C85048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85048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85048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0D2E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2E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2EE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2E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2EE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2E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2EE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81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1CE5"/>
  </w:style>
  <w:style w:type="paragraph" w:styleId="Footer">
    <w:name w:val="footer"/>
    <w:basedOn w:val="Normal"/>
    <w:link w:val="FooterChar"/>
    <w:uiPriority w:val="99"/>
    <w:unhideWhenUsed/>
    <w:rsid w:val="00281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1C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007948-6238-4D44-A661-6E9CD7A14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798</Words>
  <Characters>4555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GOMB User</Company>
  <LinksUpToDate>false</LinksUpToDate>
  <CharactersWithSpaces>5343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Butler, Jennifer</dc:creator>
  <cp:lastModifiedBy>sal perri</cp:lastModifiedBy>
  <cp:revision>6</cp:revision>
  <cp:lastPrinted>2016-09-01T17:54:00Z</cp:lastPrinted>
  <dcterms:created xsi:type="dcterms:W3CDTF">2017-03-22T16:14:00Z</dcterms:created>
  <dcterms:modified xsi:type="dcterms:W3CDTF">2017-03-30T19:47:00Z</dcterms:modified>
</cp:coreProperties>
</file>